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EE0CC9" w14:textId="226D4640" w:rsidR="002C7901" w:rsidRDefault="002C7901" w:rsidP="002C7901">
      <w:pPr>
        <w:tabs>
          <w:tab w:val="left" w:pos="2595"/>
          <w:tab w:val="center" w:pos="7129"/>
        </w:tabs>
        <w:spacing w:after="0" w:line="288" w:lineRule="auto"/>
        <w:ind w:right="89"/>
        <w:jc w:val="right"/>
        <w:outlineLvl w:val="0"/>
        <w:rPr>
          <w:rFonts w:ascii="Arial" w:eastAsia="Calibri" w:hAnsi="Arial" w:cs="Arial"/>
          <w:b/>
          <w:bCs/>
          <w:color w:val="000000" w:themeColor="text1"/>
          <w:sz w:val="20"/>
          <w:szCs w:val="20"/>
        </w:rPr>
      </w:pPr>
      <w:r>
        <w:rPr>
          <w:rFonts w:ascii="Arial" w:eastAsia="Calibri" w:hAnsi="Arial" w:cs="Arial"/>
          <w:b/>
          <w:bCs/>
          <w:color w:val="000000" w:themeColor="text1"/>
          <w:sz w:val="20"/>
          <w:szCs w:val="20"/>
        </w:rPr>
        <w:t>Príloha č. 4</w:t>
      </w:r>
    </w:p>
    <w:p w14:paraId="70D5F79A" w14:textId="7A8FCC80" w:rsidR="008E12E1" w:rsidRPr="00797B60" w:rsidRDefault="008E12E1" w:rsidP="002C7901">
      <w:pPr>
        <w:tabs>
          <w:tab w:val="left" w:pos="2595"/>
          <w:tab w:val="center" w:pos="7129"/>
        </w:tabs>
        <w:spacing w:after="0" w:line="288" w:lineRule="auto"/>
        <w:ind w:right="91"/>
        <w:jc w:val="center"/>
        <w:outlineLvl w:val="0"/>
        <w:rPr>
          <w:rFonts w:ascii="Arial" w:eastAsia="Calibri" w:hAnsi="Arial" w:cs="Arial"/>
          <w:b/>
          <w:bCs/>
          <w:color w:val="000000" w:themeColor="text1"/>
          <w:sz w:val="24"/>
          <w:szCs w:val="24"/>
        </w:rPr>
      </w:pPr>
      <w:r w:rsidRPr="00797B60">
        <w:rPr>
          <w:rFonts w:ascii="Arial" w:eastAsia="Calibri" w:hAnsi="Arial" w:cs="Arial"/>
          <w:b/>
          <w:bCs/>
          <w:color w:val="000000" w:themeColor="text1"/>
          <w:sz w:val="24"/>
          <w:szCs w:val="24"/>
        </w:rPr>
        <w:t>Spôsob vyhodnotenia kritérií</w:t>
      </w:r>
    </w:p>
    <w:p w14:paraId="5B88C8B4" w14:textId="77777777" w:rsidR="003D585A" w:rsidRPr="00797B60" w:rsidRDefault="003D585A" w:rsidP="002C7901">
      <w:pPr>
        <w:widowControl w:val="0"/>
        <w:spacing w:after="0" w:line="288" w:lineRule="auto"/>
        <w:ind w:right="91"/>
        <w:jc w:val="center"/>
        <w:rPr>
          <w:rFonts w:ascii="Arial" w:eastAsia="Arial" w:hAnsi="Arial" w:cs="Arial"/>
          <w:b/>
          <w:color w:val="000000" w:themeColor="text1"/>
          <w:sz w:val="24"/>
          <w:szCs w:val="24"/>
          <w:u w:color="000000"/>
        </w:rPr>
      </w:pPr>
      <w:r w:rsidRPr="00797B60">
        <w:rPr>
          <w:rFonts w:ascii="Arial" w:eastAsia="Arial Unicode MS" w:hAnsi="Arial" w:cs="Arial"/>
          <w:b/>
          <w:color w:val="000000" w:themeColor="text1"/>
          <w:sz w:val="24"/>
          <w:szCs w:val="24"/>
          <w:u w:color="000000"/>
        </w:rPr>
        <w:t>pre hodnotenie žiadostí o NFP v rámci</w:t>
      </w:r>
    </w:p>
    <w:p w14:paraId="298881AD" w14:textId="77777777" w:rsidR="003D585A" w:rsidRPr="00797B60" w:rsidRDefault="003D585A" w:rsidP="002C7901">
      <w:pPr>
        <w:spacing w:after="0" w:line="288" w:lineRule="auto"/>
        <w:ind w:right="91"/>
        <w:jc w:val="center"/>
        <w:rPr>
          <w:rFonts w:ascii="Arial" w:eastAsia="Times New Roman" w:hAnsi="Arial" w:cs="Arial"/>
          <w:b/>
          <w:color w:val="000000" w:themeColor="text1"/>
          <w:sz w:val="24"/>
          <w:szCs w:val="24"/>
        </w:rPr>
      </w:pPr>
      <w:r w:rsidRPr="00797B60">
        <w:rPr>
          <w:rFonts w:ascii="Arial" w:eastAsia="Times New Roman" w:hAnsi="Arial" w:cs="Arial"/>
          <w:b/>
          <w:color w:val="000000" w:themeColor="text1"/>
          <w:sz w:val="24"/>
          <w:szCs w:val="24"/>
        </w:rPr>
        <w:t>Integrovaného regionálneho operačného</w:t>
      </w:r>
      <w:r w:rsidRPr="00797B60">
        <w:rPr>
          <w:rFonts w:ascii="Arial" w:eastAsia="Times New Roman" w:hAnsi="Arial" w:cs="Arial"/>
          <w:b/>
          <w:color w:val="000000" w:themeColor="text1"/>
          <w:spacing w:val="-11"/>
          <w:sz w:val="24"/>
          <w:szCs w:val="24"/>
        </w:rPr>
        <w:t xml:space="preserve"> </w:t>
      </w:r>
      <w:r w:rsidRPr="00797B60">
        <w:rPr>
          <w:rFonts w:ascii="Arial" w:eastAsia="Times New Roman" w:hAnsi="Arial" w:cs="Arial"/>
          <w:b/>
          <w:color w:val="000000" w:themeColor="text1"/>
          <w:sz w:val="24"/>
          <w:szCs w:val="24"/>
        </w:rPr>
        <w:t>programu</w:t>
      </w:r>
    </w:p>
    <w:p w14:paraId="74E38CFB" w14:textId="5BC88F9D" w:rsidR="003D585A" w:rsidRPr="00797B60" w:rsidRDefault="005F6DE5" w:rsidP="005F6DE5">
      <w:pPr>
        <w:tabs>
          <w:tab w:val="center" w:pos="7409"/>
          <w:tab w:val="left" w:pos="11880"/>
        </w:tabs>
        <w:spacing w:after="0" w:line="288" w:lineRule="auto"/>
        <w:ind w:right="91"/>
        <w:rPr>
          <w:rFonts w:ascii="Arial" w:eastAsia="Times New Roman" w:hAnsi="Arial" w:cs="Arial"/>
          <w:b/>
          <w:color w:val="000000" w:themeColor="text1"/>
          <w:sz w:val="24"/>
          <w:szCs w:val="24"/>
        </w:rPr>
      </w:pPr>
      <w:r>
        <w:rPr>
          <w:rFonts w:ascii="Arial" w:eastAsia="Times New Roman" w:hAnsi="Arial" w:cs="Arial"/>
          <w:b/>
          <w:color w:val="000000" w:themeColor="text1"/>
          <w:sz w:val="24"/>
          <w:szCs w:val="24"/>
        </w:rPr>
        <w:tab/>
      </w:r>
      <w:r w:rsidR="003D585A" w:rsidRPr="00797B60">
        <w:rPr>
          <w:rFonts w:ascii="Arial" w:eastAsia="Times New Roman" w:hAnsi="Arial" w:cs="Arial"/>
          <w:b/>
          <w:color w:val="000000" w:themeColor="text1"/>
          <w:sz w:val="24"/>
          <w:szCs w:val="24"/>
        </w:rPr>
        <w:t>prioritná os 1</w:t>
      </w:r>
      <w:r>
        <w:rPr>
          <w:rFonts w:ascii="Arial" w:eastAsia="Times New Roman" w:hAnsi="Arial" w:cs="Arial"/>
          <w:b/>
          <w:color w:val="000000" w:themeColor="text1"/>
          <w:sz w:val="24"/>
          <w:szCs w:val="24"/>
        </w:rPr>
        <w:tab/>
      </w:r>
    </w:p>
    <w:p w14:paraId="58A46FCB" w14:textId="77777777" w:rsidR="008E12E1" w:rsidRPr="00797B60" w:rsidRDefault="008E12E1" w:rsidP="002B4558">
      <w:pPr>
        <w:spacing w:after="130" w:line="288" w:lineRule="auto"/>
        <w:ind w:right="1640"/>
        <w:jc w:val="center"/>
        <w:rPr>
          <w:rFonts w:ascii="Arial" w:eastAsia="Times New Roman" w:hAnsi="Arial" w:cs="Arial"/>
          <w:b/>
          <w:color w:val="000000" w:themeColor="text1"/>
          <w:sz w:val="24"/>
          <w:szCs w:val="24"/>
        </w:rPr>
      </w:pPr>
    </w:p>
    <w:p w14:paraId="3761AD44" w14:textId="77777777" w:rsidR="00137E61" w:rsidRPr="00797B60" w:rsidRDefault="00B06AA6" w:rsidP="002B4558">
      <w:pPr>
        <w:spacing w:after="120" w:line="288" w:lineRule="auto"/>
        <w:jc w:val="both"/>
        <w:rPr>
          <w:rFonts w:ascii="Arial" w:hAnsi="Arial" w:cs="Arial"/>
          <w:b/>
          <w:color w:val="000000" w:themeColor="text1"/>
          <w:sz w:val="24"/>
          <w:szCs w:val="24"/>
        </w:rPr>
      </w:pPr>
      <w:r w:rsidRPr="00797B60">
        <w:rPr>
          <w:rFonts w:ascii="Arial" w:hAnsi="Arial" w:cs="Arial"/>
          <w:b/>
          <w:color w:val="000000" w:themeColor="text1"/>
          <w:sz w:val="24"/>
          <w:szCs w:val="24"/>
        </w:rPr>
        <w:t>Š</w:t>
      </w:r>
      <w:r w:rsidR="003D585A" w:rsidRPr="00797B60">
        <w:rPr>
          <w:rFonts w:ascii="Arial" w:hAnsi="Arial" w:cs="Arial"/>
          <w:b/>
          <w:color w:val="000000" w:themeColor="text1"/>
          <w:sz w:val="24"/>
          <w:szCs w:val="24"/>
        </w:rPr>
        <w:t>pecifický cieľ 1.2.2 – Zvýšenie atraktivity a prepravnej kapacity nemotorovej dopravy (predovšetkým cyklistickej dopravy) na celkovom počte prepravených osôb</w:t>
      </w:r>
    </w:p>
    <w:tbl>
      <w:tblPr>
        <w:tblStyle w:val="TableGrid6"/>
        <w:tblW w:w="4956" w:type="pct"/>
        <w:tblLayout w:type="fixed"/>
        <w:tblLook w:val="04A0" w:firstRow="1" w:lastRow="0" w:firstColumn="1" w:lastColumn="0" w:noHBand="0" w:noVBand="1"/>
      </w:tblPr>
      <w:tblGrid>
        <w:gridCol w:w="615"/>
        <w:gridCol w:w="14378"/>
      </w:tblGrid>
      <w:tr w:rsidR="00F90F7D" w:rsidRPr="00797B60" w14:paraId="0432DE7F" w14:textId="77777777" w:rsidTr="00CE00CA">
        <w:trPr>
          <w:trHeight w:val="397"/>
        </w:trPr>
        <w:tc>
          <w:tcPr>
            <w:tcW w:w="20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3940E079" w14:textId="77777777" w:rsidR="00F90F7D" w:rsidRPr="00797B60" w:rsidRDefault="00F90F7D" w:rsidP="002B4558">
            <w:pPr>
              <w:widowControl w:val="0"/>
              <w:spacing w:line="288" w:lineRule="auto"/>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1.</w:t>
            </w:r>
          </w:p>
        </w:tc>
        <w:tc>
          <w:tcPr>
            <w:tcW w:w="479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08F04279" w14:textId="77777777" w:rsidR="00F90F7D" w:rsidRPr="00797B60" w:rsidRDefault="00F90F7D" w:rsidP="00F90F7D">
            <w:pPr>
              <w:widowControl w:val="0"/>
              <w:spacing w:line="288" w:lineRule="auto"/>
              <w:ind w:left="143" w:right="136" w:hanging="3"/>
              <w:rPr>
                <w:rFonts w:ascii="Arial" w:hAnsi="Arial" w:cs="Arial"/>
                <w:b/>
                <w:bCs/>
                <w:color w:val="000000" w:themeColor="text1"/>
                <w:sz w:val="19"/>
                <w:szCs w:val="19"/>
                <w:u w:color="000000"/>
              </w:rPr>
            </w:pPr>
            <w:r w:rsidRPr="00797B60">
              <w:rPr>
                <w:rFonts w:ascii="Arial" w:hAnsi="Arial" w:cs="Arial"/>
                <w:b/>
                <w:bCs/>
                <w:color w:val="000000" w:themeColor="text1"/>
                <w:sz w:val="19"/>
                <w:szCs w:val="19"/>
              </w:rPr>
              <w:t>Príspevok navrhovaného projektu k cieľom a výsledkom IROP a PO 1</w:t>
            </w:r>
          </w:p>
        </w:tc>
      </w:tr>
    </w:tbl>
    <w:p w14:paraId="2E8E6D01" w14:textId="77777777" w:rsidR="00150136" w:rsidRPr="00797B60" w:rsidRDefault="00150136" w:rsidP="00CE00CA">
      <w:pPr>
        <w:spacing w:after="0"/>
      </w:pPr>
    </w:p>
    <w:tbl>
      <w:tblPr>
        <w:tblStyle w:val="TableGrid6"/>
        <w:tblW w:w="4956" w:type="pct"/>
        <w:tblLayout w:type="fixed"/>
        <w:tblLook w:val="04A0" w:firstRow="1" w:lastRow="0" w:firstColumn="1" w:lastColumn="0" w:noHBand="0" w:noVBand="1"/>
      </w:tblPr>
      <w:tblGrid>
        <w:gridCol w:w="594"/>
        <w:gridCol w:w="2153"/>
        <w:gridCol w:w="5278"/>
        <w:gridCol w:w="1448"/>
        <w:gridCol w:w="1427"/>
        <w:gridCol w:w="4093"/>
      </w:tblGrid>
      <w:tr w:rsidR="00E424FB" w:rsidRPr="00797B60" w14:paraId="208C4E99" w14:textId="77777777" w:rsidTr="00CE00CA">
        <w:trPr>
          <w:trHeight w:val="397"/>
        </w:trPr>
        <w:tc>
          <w:tcPr>
            <w:tcW w:w="19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8F8820D" w14:textId="77777777" w:rsidR="003D585A" w:rsidRPr="00797B60" w:rsidRDefault="003D585A" w:rsidP="002B4558">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71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0A1F986" w14:textId="77777777" w:rsidR="003D585A" w:rsidRPr="00797B60" w:rsidRDefault="003D585A" w:rsidP="002B4558">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760"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0EE6A7D" w14:textId="77777777" w:rsidR="003D585A" w:rsidRPr="00797B60" w:rsidRDefault="003D585A" w:rsidP="002B4558">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83"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780AF7" w14:textId="77777777" w:rsidR="003D585A" w:rsidRPr="00797B60" w:rsidRDefault="003D585A" w:rsidP="002B4558">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7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495922" w14:textId="77777777" w:rsidR="003D585A" w:rsidRPr="00797B60" w:rsidRDefault="003D585A" w:rsidP="002B4558">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w:t>
            </w:r>
            <w:r w:rsidR="00794986" w:rsidRPr="00797B60">
              <w:rPr>
                <w:rFonts w:ascii="Arial" w:hAnsi="Arial" w:cs="Arial"/>
                <w:b/>
                <w:bCs/>
                <w:color w:val="000000" w:themeColor="text1"/>
                <w:sz w:val="19"/>
                <w:szCs w:val="19"/>
                <w:u w:color="000000"/>
              </w:rPr>
              <w:t>odno</w:t>
            </w:r>
            <w:r w:rsidRPr="00797B60">
              <w:rPr>
                <w:rFonts w:ascii="Arial" w:hAnsi="Arial" w:cs="Arial"/>
                <w:b/>
                <w:bCs/>
                <w:color w:val="000000" w:themeColor="text1"/>
                <w:sz w:val="19"/>
                <w:szCs w:val="19"/>
                <w:u w:color="000000"/>
              </w:rPr>
              <w:t>tenie</w:t>
            </w:r>
          </w:p>
        </w:tc>
        <w:tc>
          <w:tcPr>
            <w:tcW w:w="136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DED380E" w14:textId="77777777" w:rsidR="003D585A" w:rsidRPr="00797B60" w:rsidRDefault="003D585A" w:rsidP="002B4558">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7F3C065B" w14:textId="77777777" w:rsidTr="00CE00CA">
        <w:trPr>
          <w:trHeight w:val="2121"/>
        </w:trPr>
        <w:tc>
          <w:tcPr>
            <w:tcW w:w="198" w:type="pct"/>
            <w:vMerge w:val="restart"/>
            <w:tcBorders>
              <w:top w:val="single" w:sz="4" w:space="0" w:color="auto"/>
              <w:left w:val="single" w:sz="4" w:space="0" w:color="auto"/>
              <w:bottom w:val="single" w:sz="4" w:space="0" w:color="auto"/>
              <w:right w:val="single" w:sz="4" w:space="0" w:color="auto"/>
            </w:tcBorders>
            <w:vAlign w:val="center"/>
            <w:hideMark/>
          </w:tcPr>
          <w:p w14:paraId="41B0116F"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1.1</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A999E9A" w14:textId="77777777" w:rsidR="007B6530" w:rsidRPr="00797B60" w:rsidRDefault="007B6530" w:rsidP="00E424FB">
            <w:pPr>
              <w:spacing w:line="288" w:lineRule="auto"/>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Súlad projektu s intervenčnou stratégiou IROP</w:t>
            </w:r>
          </w:p>
          <w:p w14:paraId="1266342B" w14:textId="77777777" w:rsidR="007B6530" w:rsidRPr="00797B60" w:rsidRDefault="007B6530" w:rsidP="00E424FB">
            <w:pPr>
              <w:spacing w:line="288" w:lineRule="auto"/>
              <w:rPr>
                <w:rFonts w:ascii="Arial" w:eastAsia="Helvetica" w:hAnsi="Arial" w:cs="Arial"/>
                <w:color w:val="000000" w:themeColor="text1"/>
                <w:sz w:val="19"/>
                <w:szCs w:val="19"/>
              </w:rPr>
            </w:pPr>
          </w:p>
        </w:tc>
        <w:tc>
          <w:tcPr>
            <w:tcW w:w="1760" w:type="pct"/>
            <w:vMerge w:val="restart"/>
            <w:tcBorders>
              <w:top w:val="single" w:sz="4" w:space="0" w:color="auto"/>
              <w:left w:val="single" w:sz="4" w:space="0" w:color="auto"/>
              <w:bottom w:val="single" w:sz="4" w:space="0" w:color="auto"/>
              <w:right w:val="single" w:sz="4" w:space="0" w:color="auto"/>
            </w:tcBorders>
            <w:vAlign w:val="center"/>
            <w:hideMark/>
          </w:tcPr>
          <w:p w14:paraId="75EC0E44"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súlad projektu s intervenčnou stratégiou IROP, prioritnou osou č. 1 – Bezpečná a ekologická doprava v regiónoch, špecifickým cieľom 1.2.2 - Zvýšenie atraktivity a prepravnej kapacity nemotorovej dopravy (predovšetkým cyklistickej dopravy) na celkovom počte prepravených osôb</w:t>
            </w:r>
          </w:p>
          <w:p w14:paraId="7BEC2CD4" w14:textId="77777777" w:rsidR="007B6530" w:rsidRPr="00797B60" w:rsidRDefault="007B6530" w:rsidP="00B36ABB">
            <w:pPr>
              <w:spacing w:line="288" w:lineRule="auto"/>
              <w:jc w:val="both"/>
              <w:rPr>
                <w:rFonts w:ascii="Arial" w:hAnsi="Arial" w:cs="Arial"/>
                <w:color w:val="000000" w:themeColor="text1"/>
                <w:sz w:val="19"/>
                <w:szCs w:val="19"/>
              </w:rPr>
            </w:pPr>
          </w:p>
          <w:p w14:paraId="2E80B109"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správne zameranie projektu v rozsahu vecného súladu:</w:t>
            </w:r>
          </w:p>
          <w:p w14:paraId="1A146F07" w14:textId="77777777" w:rsidR="007B6530" w:rsidRPr="00797B60" w:rsidRDefault="007B6530" w:rsidP="00B36ABB">
            <w:pPr>
              <w:numPr>
                <w:ilvl w:val="0"/>
                <w:numId w:val="6"/>
              </w:num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projektu s príslušným špecifickým cieľom OP,</w:t>
            </w:r>
          </w:p>
          <w:p w14:paraId="1CF42155" w14:textId="77777777" w:rsidR="007B6530" w:rsidRPr="00797B60" w:rsidRDefault="007B6530" w:rsidP="00B36ABB">
            <w:pPr>
              <w:numPr>
                <w:ilvl w:val="0"/>
                <w:numId w:val="6"/>
              </w:num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cieľov projektu s očakávanými výsledkami IROP,</w:t>
            </w:r>
          </w:p>
          <w:p w14:paraId="5CAF7FC9" w14:textId="77777777" w:rsidR="007B6530" w:rsidRPr="00797B60" w:rsidRDefault="007B6530" w:rsidP="00B36ABB">
            <w:pPr>
              <w:numPr>
                <w:ilvl w:val="0"/>
                <w:numId w:val="6"/>
              </w:num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hlavných aktivít projektu s definovanými oprávnenými aktivitami IROP,</w:t>
            </w:r>
          </w:p>
          <w:p w14:paraId="53C62DEA" w14:textId="77777777" w:rsidR="007B6530" w:rsidRPr="00797B60" w:rsidRDefault="007B6530" w:rsidP="00B36ABB">
            <w:pPr>
              <w:numPr>
                <w:ilvl w:val="0"/>
                <w:numId w:val="6"/>
              </w:num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projektu s hlavnými zásadami výberu operácií pre príslušný špecifický cieľ.</w:t>
            </w:r>
            <w:r w:rsidRPr="00797B60">
              <w:rPr>
                <w:rFonts w:ascii="Arial" w:hAnsi="Arial" w:cs="Arial"/>
                <w:color w:val="000000" w:themeColor="text1"/>
                <w:sz w:val="19"/>
                <w:szCs w:val="19"/>
              </w:rPr>
              <w:tab/>
            </w:r>
            <w:r w:rsidRPr="00797B60">
              <w:rPr>
                <w:rFonts w:ascii="Arial" w:hAnsi="Arial" w:cs="Arial"/>
                <w:color w:val="000000" w:themeColor="text1"/>
                <w:sz w:val="19"/>
                <w:szCs w:val="19"/>
              </w:rPr>
              <w:tab/>
            </w:r>
          </w:p>
          <w:p w14:paraId="74DC596C" w14:textId="6A324487" w:rsidR="005F1BF3" w:rsidRDefault="007B6530" w:rsidP="00B36ABB">
            <w:pPr>
              <w:spacing w:line="288" w:lineRule="auto"/>
              <w:jc w:val="both"/>
              <w:rPr>
                <w:rFonts w:ascii="Arial" w:hAnsi="Arial" w:cs="Arial"/>
                <w:color w:val="000000" w:themeColor="text1"/>
                <w:sz w:val="19"/>
                <w:szCs w:val="19"/>
              </w:rPr>
            </w:pPr>
            <w:r w:rsidRPr="00797B60">
              <w:rPr>
                <w:rFonts w:ascii="Arial" w:hAnsi="Arial" w:cs="Arial"/>
                <w:i/>
                <w:color w:val="000000" w:themeColor="text1"/>
                <w:sz w:val="19"/>
                <w:szCs w:val="19"/>
              </w:rPr>
              <w:t xml:space="preserve">Na rozdiel od administratívneho overenia ide o hĺbkové posúdenie vecnej (obsahovej) stránky projektu z hľadiska jeho súladu so stratégiou a cieľmi prioritnej osi 1 v danej oblasti. </w:t>
            </w:r>
          </w:p>
          <w:p w14:paraId="257BEEF3" w14:textId="0F03AAC8" w:rsidR="005F1BF3" w:rsidRDefault="005F1BF3" w:rsidP="005F1BF3">
            <w:pPr>
              <w:rPr>
                <w:rFonts w:ascii="Arial" w:hAnsi="Arial" w:cs="Arial"/>
                <w:sz w:val="19"/>
                <w:szCs w:val="19"/>
              </w:rPr>
            </w:pPr>
          </w:p>
          <w:p w14:paraId="1ABB74BA" w14:textId="77777777" w:rsidR="007B6530" w:rsidRPr="005F1BF3" w:rsidRDefault="007B6530" w:rsidP="005F1BF3">
            <w:pPr>
              <w:spacing w:line="288" w:lineRule="auto"/>
              <w:jc w:val="both"/>
              <w:rPr>
                <w:rFonts w:ascii="Arial" w:hAnsi="Arial" w:cs="Arial"/>
                <w:color w:val="000000" w:themeColor="text1"/>
                <w:sz w:val="19"/>
                <w:szCs w:val="19"/>
              </w:rPr>
            </w:pPr>
          </w:p>
        </w:tc>
        <w:tc>
          <w:tcPr>
            <w:tcW w:w="483" w:type="pct"/>
            <w:vMerge w:val="restart"/>
            <w:tcBorders>
              <w:top w:val="single" w:sz="4" w:space="0" w:color="auto"/>
              <w:left w:val="single" w:sz="4" w:space="0" w:color="auto"/>
              <w:bottom w:val="single" w:sz="4" w:space="0" w:color="auto"/>
              <w:right w:val="single" w:sz="4" w:space="0" w:color="auto"/>
            </w:tcBorders>
            <w:vAlign w:val="center"/>
            <w:hideMark/>
          </w:tcPr>
          <w:p w14:paraId="445F8842"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476" w:type="pct"/>
            <w:tcBorders>
              <w:top w:val="single" w:sz="4" w:space="0" w:color="auto"/>
              <w:left w:val="single" w:sz="4" w:space="0" w:color="auto"/>
              <w:bottom w:val="single" w:sz="4" w:space="0" w:color="auto"/>
              <w:right w:val="single" w:sz="4" w:space="0" w:color="auto"/>
            </w:tcBorders>
            <w:vAlign w:val="center"/>
          </w:tcPr>
          <w:p w14:paraId="1FFB27EA"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áno</w:t>
            </w:r>
          </w:p>
          <w:p w14:paraId="013710FB"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p>
        </w:tc>
        <w:tc>
          <w:tcPr>
            <w:tcW w:w="1365" w:type="pct"/>
            <w:tcBorders>
              <w:top w:val="single" w:sz="4" w:space="0" w:color="auto"/>
              <w:left w:val="single" w:sz="4" w:space="0" w:color="auto"/>
              <w:bottom w:val="single" w:sz="4" w:space="0" w:color="auto"/>
              <w:right w:val="single" w:sz="4" w:space="0" w:color="auto"/>
            </w:tcBorders>
            <w:vAlign w:val="center"/>
            <w:hideMark/>
          </w:tcPr>
          <w:p w14:paraId="38931FE9" w14:textId="77777777" w:rsidR="007B6530" w:rsidRPr="00797B60" w:rsidRDefault="007B6530" w:rsidP="00CE00C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Zameranie projektu je v súlade s intervenčnou stratégiou IROP.</w:t>
            </w:r>
          </w:p>
        </w:tc>
      </w:tr>
      <w:tr w:rsidR="007B6530" w:rsidRPr="00797B60" w14:paraId="13A7C45E" w14:textId="77777777" w:rsidTr="00CE00CA">
        <w:trPr>
          <w:trHeight w:val="516"/>
        </w:trPr>
        <w:tc>
          <w:tcPr>
            <w:tcW w:w="198" w:type="pct"/>
            <w:vMerge/>
            <w:tcBorders>
              <w:top w:val="single" w:sz="4" w:space="0" w:color="auto"/>
              <w:left w:val="single" w:sz="4" w:space="0" w:color="auto"/>
              <w:bottom w:val="single" w:sz="4" w:space="0" w:color="auto"/>
              <w:right w:val="single" w:sz="4" w:space="0" w:color="auto"/>
            </w:tcBorders>
            <w:vAlign w:val="center"/>
            <w:hideMark/>
          </w:tcPr>
          <w:p w14:paraId="3CCCDF20" w14:textId="77777777" w:rsidR="007B6530" w:rsidRPr="00797B60" w:rsidRDefault="007B6530" w:rsidP="00E424FB">
            <w:pPr>
              <w:spacing w:line="288" w:lineRule="auto"/>
              <w:jc w:val="center"/>
              <w:rPr>
                <w:rFonts w:ascii="Arial" w:hAnsi="Arial" w:cs="Arial"/>
                <w:color w:val="000000" w:themeColor="text1"/>
                <w:sz w:val="19"/>
                <w:szCs w:val="19"/>
              </w:rPr>
            </w:pPr>
          </w:p>
        </w:tc>
        <w:tc>
          <w:tcPr>
            <w:tcW w:w="718" w:type="pct"/>
            <w:vMerge/>
            <w:tcBorders>
              <w:top w:val="single" w:sz="4" w:space="0" w:color="auto"/>
              <w:left w:val="single" w:sz="4" w:space="0" w:color="auto"/>
              <w:bottom w:val="single" w:sz="4" w:space="0" w:color="auto"/>
              <w:right w:val="single" w:sz="4" w:space="0" w:color="auto"/>
            </w:tcBorders>
            <w:vAlign w:val="center"/>
            <w:hideMark/>
          </w:tcPr>
          <w:p w14:paraId="1A989117" w14:textId="77777777" w:rsidR="007B6530" w:rsidRPr="00797B60" w:rsidRDefault="007B6530" w:rsidP="00E424FB">
            <w:pPr>
              <w:spacing w:line="288" w:lineRule="auto"/>
              <w:rPr>
                <w:rFonts w:ascii="Arial" w:eastAsia="Helvetica" w:hAnsi="Arial" w:cs="Arial"/>
                <w:color w:val="000000" w:themeColor="text1"/>
                <w:sz w:val="19"/>
                <w:szCs w:val="19"/>
              </w:rPr>
            </w:pPr>
          </w:p>
        </w:tc>
        <w:tc>
          <w:tcPr>
            <w:tcW w:w="1760" w:type="pct"/>
            <w:vMerge/>
            <w:tcBorders>
              <w:top w:val="single" w:sz="4" w:space="0" w:color="auto"/>
              <w:left w:val="single" w:sz="4" w:space="0" w:color="auto"/>
              <w:bottom w:val="single" w:sz="4" w:space="0" w:color="auto"/>
              <w:right w:val="single" w:sz="4" w:space="0" w:color="auto"/>
            </w:tcBorders>
            <w:vAlign w:val="center"/>
            <w:hideMark/>
          </w:tcPr>
          <w:p w14:paraId="6A02D740" w14:textId="77777777" w:rsidR="007B6530" w:rsidRPr="00797B60" w:rsidRDefault="007B6530" w:rsidP="00E424FB">
            <w:pPr>
              <w:spacing w:line="288" w:lineRule="auto"/>
              <w:rPr>
                <w:rFonts w:ascii="Arial" w:hAnsi="Arial" w:cs="Arial"/>
                <w:color w:val="000000" w:themeColor="text1"/>
                <w:sz w:val="19"/>
                <w:szCs w:val="19"/>
              </w:rPr>
            </w:pPr>
          </w:p>
        </w:tc>
        <w:tc>
          <w:tcPr>
            <w:tcW w:w="483" w:type="pct"/>
            <w:vMerge/>
            <w:tcBorders>
              <w:top w:val="single" w:sz="4" w:space="0" w:color="auto"/>
              <w:left w:val="single" w:sz="4" w:space="0" w:color="auto"/>
              <w:bottom w:val="single" w:sz="4" w:space="0" w:color="auto"/>
              <w:right w:val="single" w:sz="4" w:space="0" w:color="auto"/>
            </w:tcBorders>
            <w:vAlign w:val="center"/>
            <w:hideMark/>
          </w:tcPr>
          <w:p w14:paraId="0A089F6D"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76" w:type="pct"/>
            <w:tcBorders>
              <w:top w:val="single" w:sz="4" w:space="0" w:color="auto"/>
              <w:left w:val="single" w:sz="4" w:space="0" w:color="auto"/>
              <w:bottom w:val="single" w:sz="4" w:space="0" w:color="auto"/>
              <w:right w:val="single" w:sz="4" w:space="0" w:color="auto"/>
            </w:tcBorders>
            <w:vAlign w:val="center"/>
            <w:hideMark/>
          </w:tcPr>
          <w:p w14:paraId="07D8BEAA"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eastAsia="Helvetica" w:hAnsi="Arial" w:cs="Arial"/>
                <w:color w:val="000000" w:themeColor="text1"/>
                <w:sz w:val="19"/>
                <w:szCs w:val="19"/>
                <w:u w:color="000000"/>
              </w:rPr>
              <w:t>nie</w:t>
            </w:r>
          </w:p>
        </w:tc>
        <w:tc>
          <w:tcPr>
            <w:tcW w:w="1365" w:type="pct"/>
            <w:tcBorders>
              <w:top w:val="single" w:sz="4" w:space="0" w:color="auto"/>
              <w:left w:val="single" w:sz="4" w:space="0" w:color="auto"/>
              <w:bottom w:val="single" w:sz="4" w:space="0" w:color="auto"/>
              <w:right w:val="single" w:sz="4" w:space="0" w:color="auto"/>
            </w:tcBorders>
            <w:vAlign w:val="center"/>
            <w:hideMark/>
          </w:tcPr>
          <w:p w14:paraId="21173DBA" w14:textId="77777777" w:rsidR="007B6530" w:rsidRPr="00797B60" w:rsidRDefault="007B6530" w:rsidP="00CE00CA">
            <w:pPr>
              <w:spacing w:line="288" w:lineRule="auto"/>
              <w:jc w:val="both"/>
              <w:rPr>
                <w:rFonts w:ascii="Arial" w:hAnsi="Arial" w:cs="Arial"/>
                <w:color w:val="000000" w:themeColor="text1"/>
                <w:sz w:val="19"/>
                <w:szCs w:val="19"/>
              </w:rPr>
            </w:pPr>
            <w:r w:rsidRPr="00797B60">
              <w:rPr>
                <w:rFonts w:ascii="Arial" w:eastAsia="Helvetica" w:hAnsi="Arial" w:cs="Arial"/>
                <w:color w:val="000000" w:themeColor="text1"/>
                <w:sz w:val="19"/>
                <w:szCs w:val="19"/>
              </w:rPr>
              <w:t>Zameranie projektu nie je v súlade s intervenčnou stratégiou IROP.</w:t>
            </w:r>
          </w:p>
        </w:tc>
      </w:tr>
    </w:tbl>
    <w:p w14:paraId="2624FBAE" w14:textId="356E5070" w:rsidR="00110B50" w:rsidRPr="00797B60" w:rsidRDefault="00110B50" w:rsidP="002B4558">
      <w:pPr>
        <w:spacing w:before="120" w:after="120" w:line="288" w:lineRule="auto"/>
        <w:rPr>
          <w:rFonts w:ascii="Arial" w:hAnsi="Arial" w:cs="Arial"/>
          <w:color w:val="000000" w:themeColor="text1"/>
          <w:sz w:val="19"/>
          <w:szCs w:val="19"/>
        </w:rPr>
      </w:pPr>
      <w:r w:rsidRPr="00797B60">
        <w:rPr>
          <w:rFonts w:ascii="Arial" w:hAnsi="Arial" w:cs="Arial"/>
          <w:color w:val="000000" w:themeColor="text1"/>
          <w:sz w:val="19"/>
          <w:szCs w:val="19"/>
        </w:rPr>
        <w:lastRenderedPageBreak/>
        <w:t>Hodnotiteľ posudzuje najmä informácie uvedené v častiach ŽoNFP: 5. Identifikácia projektu, 7. Popis projektu, 10.1 Aktivity projektu a očakávané́ merateľné ukazovatele, príloha Opis projektu.</w:t>
      </w:r>
    </w:p>
    <w:p w14:paraId="73D7F828" w14:textId="77777777" w:rsidR="00110B50" w:rsidRPr="00797B60" w:rsidRDefault="00110B50" w:rsidP="002B4558">
      <w:pPr>
        <w:spacing w:before="120" w:after="120" w:line="288" w:lineRule="auto"/>
        <w:rPr>
          <w:rFonts w:ascii="Arial" w:hAnsi="Arial" w:cs="Arial"/>
          <w:color w:val="000000" w:themeColor="text1"/>
          <w:sz w:val="19"/>
          <w:szCs w:val="19"/>
        </w:rPr>
      </w:pPr>
      <w:r w:rsidRPr="00797B60">
        <w:rPr>
          <w:rFonts w:ascii="Arial" w:hAnsi="Arial" w:cs="Arial"/>
          <w:color w:val="000000" w:themeColor="text1"/>
          <w:sz w:val="19"/>
          <w:szCs w:val="19"/>
        </w:rPr>
        <w:t>Hodnotiteľ posudzuje plnenie nasledovných oblastí:</w:t>
      </w:r>
    </w:p>
    <w:p w14:paraId="3F580E58" w14:textId="77777777" w:rsidR="00797B60" w:rsidRPr="00797B60" w:rsidRDefault="00110B50" w:rsidP="00BA68F5">
      <w:pPr>
        <w:pStyle w:val="Odsekzoznamu"/>
        <w:numPr>
          <w:ilvl w:val="0"/>
          <w:numId w:val="5"/>
        </w:numPr>
        <w:spacing w:before="120" w:after="120" w:line="288" w:lineRule="auto"/>
        <w:ind w:left="709"/>
        <w:rPr>
          <w:rFonts w:ascii="Arial" w:hAnsi="Arial" w:cs="Arial"/>
          <w:color w:val="000000" w:themeColor="text1"/>
          <w:sz w:val="19"/>
          <w:szCs w:val="19"/>
          <w:lang w:val="sk-SK"/>
        </w:rPr>
      </w:pPr>
      <w:r w:rsidRPr="00797B60">
        <w:rPr>
          <w:rFonts w:ascii="Arial" w:hAnsi="Arial" w:cs="Arial"/>
          <w:b/>
          <w:color w:val="000000" w:themeColor="text1"/>
          <w:sz w:val="19"/>
          <w:szCs w:val="19"/>
          <w:lang w:val="sk-SK"/>
        </w:rPr>
        <w:t>súlad projektu s</w:t>
      </w:r>
      <w:r w:rsidR="00797B60" w:rsidRPr="00797B60">
        <w:rPr>
          <w:rFonts w:ascii="Arial" w:hAnsi="Arial" w:cs="Arial"/>
          <w:b/>
          <w:color w:val="000000" w:themeColor="text1"/>
          <w:sz w:val="19"/>
          <w:szCs w:val="19"/>
          <w:lang w:val="sk-SK"/>
        </w:rPr>
        <w:t>o špecifickým</w:t>
      </w:r>
      <w:r w:rsidRPr="00797B60">
        <w:rPr>
          <w:rFonts w:ascii="Arial" w:hAnsi="Arial" w:cs="Arial"/>
          <w:b/>
          <w:color w:val="000000" w:themeColor="text1"/>
          <w:sz w:val="19"/>
          <w:szCs w:val="19"/>
          <w:lang w:val="sk-SK"/>
        </w:rPr>
        <w:t xml:space="preserve"> </w:t>
      </w:r>
      <w:r w:rsidR="00797B60" w:rsidRPr="00797B60">
        <w:rPr>
          <w:rFonts w:ascii="Arial" w:hAnsi="Arial" w:cs="Arial"/>
          <w:b/>
          <w:color w:val="000000" w:themeColor="text1"/>
          <w:sz w:val="19"/>
          <w:szCs w:val="19"/>
          <w:lang w:val="sk-SK"/>
        </w:rPr>
        <w:t xml:space="preserve">cieľom 1.2.2 </w:t>
      </w:r>
    </w:p>
    <w:p w14:paraId="302B0A88" w14:textId="1658CEF6" w:rsidR="00110B50" w:rsidRPr="00797B60" w:rsidRDefault="00110B50" w:rsidP="00797B60">
      <w:pPr>
        <w:spacing w:before="120" w:after="120" w:line="288" w:lineRule="auto"/>
        <w:ind w:left="349"/>
        <w:rPr>
          <w:rFonts w:ascii="Arial" w:hAnsi="Arial" w:cs="Arial"/>
          <w:color w:val="000000" w:themeColor="text1"/>
          <w:sz w:val="19"/>
          <w:szCs w:val="19"/>
        </w:rPr>
      </w:pPr>
      <w:r w:rsidRPr="00797B60">
        <w:rPr>
          <w:rFonts w:ascii="Arial" w:hAnsi="Arial" w:cs="Arial"/>
          <w:color w:val="000000" w:themeColor="text1"/>
          <w:sz w:val="19"/>
          <w:szCs w:val="19"/>
        </w:rPr>
        <w:t>Hodnotí sa (áno/nie), či žiadosť o NFP prispieva k cieľu PO 1 definovanom ako podpora trvalo udržateľného miestneho/regionálneho dopravného systému, ktorý zaručuje mobilitu a prístup k hlavným službám pre všetky kategórie občanov, najmä prostredníctvom verejnej osobnej dopravy a ďalších udržateľných druhov dopravy</w:t>
      </w:r>
      <w:r w:rsidR="00797B60" w:rsidRPr="00797B60">
        <w:rPr>
          <w:rFonts w:ascii="Arial" w:hAnsi="Arial" w:cs="Arial"/>
          <w:color w:val="000000" w:themeColor="text1"/>
          <w:sz w:val="19"/>
          <w:szCs w:val="19"/>
        </w:rPr>
        <w:t xml:space="preserve"> a je v súlade</w:t>
      </w:r>
      <w:r w:rsidR="00797B60" w:rsidRPr="00797B60">
        <w:t xml:space="preserve"> </w:t>
      </w:r>
      <w:r w:rsidR="00797B60" w:rsidRPr="00797B60">
        <w:rPr>
          <w:rFonts w:ascii="Arial" w:hAnsi="Arial" w:cs="Arial"/>
          <w:color w:val="000000" w:themeColor="text1"/>
          <w:sz w:val="19"/>
          <w:szCs w:val="19"/>
        </w:rPr>
        <w:t>so špecifickým cieľom 1.2.2 - Zvýšenie atraktivity a prepravnej kapacity nemotorovej dopravy (predovšetkým cyklistickej dopravy) na celkovom počte prepravených osôb.</w:t>
      </w:r>
      <w:r w:rsidRPr="00797B60">
        <w:rPr>
          <w:rFonts w:ascii="Arial" w:hAnsi="Arial" w:cs="Arial"/>
          <w:color w:val="000000" w:themeColor="text1"/>
          <w:sz w:val="19"/>
          <w:szCs w:val="19"/>
        </w:rPr>
        <w:t xml:space="preserve"> </w:t>
      </w:r>
    </w:p>
    <w:p w14:paraId="7E3FBE99" w14:textId="32E3B5A9" w:rsidR="00110B50" w:rsidRPr="00797B60" w:rsidRDefault="00110B50" w:rsidP="002B4558">
      <w:pPr>
        <w:spacing w:before="120" w:after="120" w:line="288" w:lineRule="auto"/>
        <w:ind w:left="720" w:hanging="360"/>
        <w:rPr>
          <w:rFonts w:ascii="Arial" w:hAnsi="Arial" w:cs="Arial"/>
          <w:b/>
          <w:color w:val="000000" w:themeColor="text1"/>
          <w:sz w:val="19"/>
          <w:szCs w:val="19"/>
        </w:rPr>
      </w:pPr>
      <w:r w:rsidRPr="00797B60">
        <w:rPr>
          <w:rFonts w:ascii="Arial" w:hAnsi="Arial" w:cs="Arial"/>
          <w:color w:val="000000" w:themeColor="text1"/>
          <w:sz w:val="19"/>
          <w:szCs w:val="19"/>
        </w:rPr>
        <w:t>-</w:t>
      </w:r>
      <w:r w:rsidRPr="00797B60">
        <w:rPr>
          <w:rFonts w:ascii="Arial" w:hAnsi="Arial" w:cs="Arial"/>
          <w:color w:val="000000" w:themeColor="text1"/>
          <w:sz w:val="19"/>
          <w:szCs w:val="19"/>
        </w:rPr>
        <w:tab/>
      </w:r>
      <w:r w:rsidR="00797B60" w:rsidRPr="00797B60">
        <w:rPr>
          <w:rFonts w:ascii="Arial" w:hAnsi="Arial" w:cs="Arial"/>
          <w:b/>
          <w:color w:val="000000" w:themeColor="text1"/>
          <w:sz w:val="19"/>
          <w:szCs w:val="19"/>
        </w:rPr>
        <w:t xml:space="preserve">súlad cieľov projektu s očakávanými výsledkami IROP </w:t>
      </w:r>
    </w:p>
    <w:p w14:paraId="6E7FE073" w14:textId="22E51438" w:rsidR="00110B50" w:rsidRPr="00797B60" w:rsidRDefault="00110B50" w:rsidP="002B4558">
      <w:pPr>
        <w:spacing w:before="120" w:after="120" w:line="288" w:lineRule="auto"/>
        <w:ind w:left="720" w:hanging="360"/>
        <w:rPr>
          <w:rFonts w:ascii="Arial" w:hAnsi="Arial" w:cs="Arial"/>
          <w:color w:val="000000" w:themeColor="text1"/>
          <w:sz w:val="19"/>
          <w:szCs w:val="19"/>
        </w:rPr>
      </w:pPr>
      <w:r w:rsidRPr="00797B60">
        <w:rPr>
          <w:rFonts w:ascii="Arial" w:hAnsi="Arial" w:cs="Arial"/>
          <w:color w:val="000000" w:themeColor="text1"/>
          <w:sz w:val="19"/>
          <w:szCs w:val="19"/>
        </w:rPr>
        <w:t>Hodnotí sa (á</w:t>
      </w:r>
      <w:r w:rsidR="00333430" w:rsidRPr="00797B60">
        <w:rPr>
          <w:rFonts w:ascii="Arial" w:hAnsi="Arial" w:cs="Arial"/>
          <w:color w:val="000000" w:themeColor="text1"/>
          <w:sz w:val="19"/>
          <w:szCs w:val="19"/>
        </w:rPr>
        <w:t>no/nie), či je žiadosť  o NFP</w:t>
      </w:r>
      <w:r w:rsidRPr="00797B60">
        <w:rPr>
          <w:rFonts w:ascii="Arial" w:hAnsi="Arial" w:cs="Arial"/>
          <w:color w:val="000000" w:themeColor="text1"/>
          <w:sz w:val="19"/>
          <w:szCs w:val="19"/>
        </w:rPr>
        <w:t xml:space="preserve"> svojimi aktivitami konzistentne zameraná na dosiahnutie minimálne jedného z výsledkov ŠC 1.2.</w:t>
      </w:r>
      <w:r w:rsidRPr="005138FF">
        <w:rPr>
          <w:rFonts w:ascii="Arial" w:hAnsi="Arial" w:cs="Arial"/>
          <w:color w:val="000000" w:themeColor="text1"/>
          <w:sz w:val="19"/>
          <w:szCs w:val="19"/>
        </w:rPr>
        <w:t>2</w:t>
      </w:r>
      <w:r w:rsidR="008C4F49" w:rsidRPr="005138FF">
        <w:rPr>
          <w:rFonts w:ascii="Arial" w:hAnsi="Arial" w:cs="Arial"/>
          <w:color w:val="000000" w:themeColor="text1"/>
          <w:sz w:val="19"/>
          <w:szCs w:val="19"/>
        </w:rPr>
        <w:t xml:space="preserve"> </w:t>
      </w:r>
      <w:r w:rsidR="008C4F49" w:rsidRPr="00D105F3">
        <w:rPr>
          <w:rFonts w:ascii="Arial" w:hAnsi="Arial" w:cs="Arial"/>
          <w:color w:val="000000" w:themeColor="text1"/>
          <w:sz w:val="19"/>
          <w:szCs w:val="19"/>
        </w:rPr>
        <w:t>Zvýšenie atraktivity a prepravnej kapacity nemotorovej dopravy (predovšetkým cyklistickej dopravy) na celkovom počte prepravených osôb</w:t>
      </w:r>
      <w:r w:rsidRPr="005138FF">
        <w:rPr>
          <w:rFonts w:ascii="Arial" w:hAnsi="Arial" w:cs="Arial"/>
          <w:color w:val="000000" w:themeColor="text1"/>
          <w:sz w:val="19"/>
          <w:szCs w:val="19"/>
        </w:rPr>
        <w:t>,</w:t>
      </w:r>
      <w:r w:rsidRPr="00797B60">
        <w:rPr>
          <w:rFonts w:ascii="Arial" w:hAnsi="Arial" w:cs="Arial"/>
          <w:color w:val="000000" w:themeColor="text1"/>
          <w:sz w:val="19"/>
          <w:szCs w:val="19"/>
        </w:rPr>
        <w:t xml:space="preserve"> ktoré sú definované nasledovne: </w:t>
      </w:r>
    </w:p>
    <w:p w14:paraId="3AD29922" w14:textId="4E9D6AC3" w:rsidR="00110B50" w:rsidRPr="00797B60" w:rsidRDefault="00110B50" w:rsidP="00BA68F5">
      <w:pPr>
        <w:pStyle w:val="Odsekzoznamu"/>
        <w:numPr>
          <w:ilvl w:val="0"/>
          <w:numId w:val="3"/>
        </w:numPr>
        <w:tabs>
          <w:tab w:val="num" w:pos="720"/>
        </w:tabs>
        <w:spacing w:before="120" w:after="120" w:line="288" w:lineRule="auto"/>
        <w:ind w:left="1134"/>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 xml:space="preserve">dostatočne vybudovaná a kompaktná sieť cyklotrás v mestách a mestských oblastiach vytvorí podmienky pre lepšiu </w:t>
      </w:r>
      <w:r w:rsidR="00A63E18">
        <w:rPr>
          <w:rFonts w:ascii="Arial" w:hAnsi="Arial" w:cs="Arial"/>
          <w:color w:val="000000" w:themeColor="text1"/>
          <w:sz w:val="19"/>
          <w:szCs w:val="19"/>
          <w:lang w:val="sk-SK"/>
        </w:rPr>
        <w:t>mobilitu jeho obyvateľov,</w:t>
      </w:r>
    </w:p>
    <w:p w14:paraId="3C4982D8" w14:textId="20E69B6F" w:rsidR="00110B50" w:rsidRPr="00797B60" w:rsidRDefault="00110B50" w:rsidP="00BA68F5">
      <w:pPr>
        <w:pStyle w:val="Odsekzoznamu"/>
        <w:numPr>
          <w:ilvl w:val="0"/>
          <w:numId w:val="3"/>
        </w:numPr>
        <w:tabs>
          <w:tab w:val="num" w:pos="720"/>
        </w:tabs>
        <w:spacing w:before="120" w:after="120" w:line="288" w:lineRule="auto"/>
        <w:ind w:left="1134"/>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zmena deľby prepravnej práce v prospech environmentál</w:t>
      </w:r>
      <w:r w:rsidR="00A63E18">
        <w:rPr>
          <w:rFonts w:ascii="Arial" w:hAnsi="Arial" w:cs="Arial"/>
          <w:color w:val="000000" w:themeColor="text1"/>
          <w:sz w:val="19"/>
          <w:szCs w:val="19"/>
          <w:lang w:val="sk-SK"/>
        </w:rPr>
        <w:t>ne priaznivejších módov dopravy,</w:t>
      </w:r>
    </w:p>
    <w:p w14:paraId="6B2D7BF9" w14:textId="77777777" w:rsidR="00110B50" w:rsidRPr="00797B60" w:rsidRDefault="00110B50" w:rsidP="00BA68F5">
      <w:pPr>
        <w:pStyle w:val="Odsekzoznamu"/>
        <w:numPr>
          <w:ilvl w:val="0"/>
          <w:numId w:val="3"/>
        </w:numPr>
        <w:tabs>
          <w:tab w:val="num" w:pos="720"/>
        </w:tabs>
        <w:spacing w:before="120" w:after="120" w:line="288" w:lineRule="auto"/>
        <w:ind w:left="1134"/>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zvýšenie podielu využívania cyklistickej dopravy odľahčí centrá miest od postupne narastajúcej miery automobilizácie a vytvorí pozitívny environmentálny efekt v podobe zníženia miery znečistenia ovzdušia, hluku a vibrácií.</w:t>
      </w:r>
    </w:p>
    <w:p w14:paraId="4AF9E1B0" w14:textId="51C3363F" w:rsidR="00110B50" w:rsidRPr="00797B60" w:rsidRDefault="00110B50" w:rsidP="002B4558">
      <w:pPr>
        <w:spacing w:before="120" w:after="120" w:line="288" w:lineRule="auto"/>
        <w:ind w:left="720" w:hanging="360"/>
        <w:rPr>
          <w:rFonts w:ascii="Arial" w:hAnsi="Arial" w:cs="Arial"/>
          <w:color w:val="000000" w:themeColor="text1"/>
          <w:sz w:val="19"/>
          <w:szCs w:val="19"/>
        </w:rPr>
      </w:pPr>
      <w:r w:rsidRPr="00797B60">
        <w:rPr>
          <w:rFonts w:ascii="Arial" w:hAnsi="Arial" w:cs="Arial"/>
          <w:color w:val="000000" w:themeColor="text1"/>
          <w:sz w:val="19"/>
          <w:szCs w:val="19"/>
        </w:rPr>
        <w:t>-</w:t>
      </w:r>
      <w:r w:rsidRPr="00797B60">
        <w:rPr>
          <w:rFonts w:ascii="Arial" w:hAnsi="Arial" w:cs="Arial"/>
          <w:color w:val="000000" w:themeColor="text1"/>
          <w:sz w:val="19"/>
          <w:szCs w:val="19"/>
        </w:rPr>
        <w:tab/>
      </w:r>
      <w:r w:rsidRPr="00C468BC">
        <w:rPr>
          <w:rFonts w:ascii="Arial" w:hAnsi="Arial" w:cs="Arial"/>
          <w:color w:val="000000" w:themeColor="text1"/>
          <w:sz w:val="19"/>
          <w:szCs w:val="19"/>
        </w:rPr>
        <w:t>s</w:t>
      </w:r>
      <w:r w:rsidRPr="00797B60">
        <w:rPr>
          <w:rFonts w:ascii="Arial" w:hAnsi="Arial" w:cs="Arial"/>
          <w:b/>
          <w:color w:val="000000" w:themeColor="text1"/>
          <w:sz w:val="19"/>
          <w:szCs w:val="19"/>
        </w:rPr>
        <w:t xml:space="preserve">úlad aktivít projektu s definovanými </w:t>
      </w:r>
      <w:r w:rsidR="008C4F49">
        <w:rPr>
          <w:rFonts w:ascii="Arial" w:hAnsi="Arial" w:cs="Arial"/>
          <w:b/>
          <w:color w:val="000000" w:themeColor="text1"/>
          <w:sz w:val="19"/>
          <w:szCs w:val="19"/>
        </w:rPr>
        <w:t>oprávnenými aktivitami</w:t>
      </w:r>
      <w:r w:rsidRPr="00797B60">
        <w:rPr>
          <w:rFonts w:ascii="Arial" w:hAnsi="Arial" w:cs="Arial"/>
          <w:b/>
          <w:color w:val="000000" w:themeColor="text1"/>
          <w:sz w:val="19"/>
          <w:szCs w:val="19"/>
        </w:rPr>
        <w:t xml:space="preserve"> IROP</w:t>
      </w:r>
    </w:p>
    <w:p w14:paraId="41ED0127" w14:textId="4904DE63" w:rsidR="001B7F20" w:rsidRPr="001B7F20" w:rsidRDefault="001B7F20" w:rsidP="001B7F20">
      <w:pPr>
        <w:spacing w:before="120" w:after="120" w:line="288" w:lineRule="auto"/>
        <w:ind w:left="378" w:hanging="18"/>
        <w:rPr>
          <w:rFonts w:ascii="Arial" w:hAnsi="Arial" w:cs="Arial"/>
          <w:b/>
          <w:color w:val="000000" w:themeColor="text1"/>
          <w:sz w:val="19"/>
          <w:szCs w:val="19"/>
        </w:rPr>
      </w:pPr>
      <w:r w:rsidRPr="001B7F20">
        <w:rPr>
          <w:rFonts w:ascii="Arial" w:hAnsi="Arial" w:cs="Arial"/>
          <w:color w:val="000000" w:themeColor="text1"/>
          <w:sz w:val="19"/>
          <w:szCs w:val="19"/>
        </w:rPr>
        <w:t xml:space="preserve">Hodnotí sa (áno/nie), či je žiadosť o NFP </w:t>
      </w:r>
      <w:r w:rsidR="008C4F49">
        <w:rPr>
          <w:rFonts w:ascii="Arial" w:hAnsi="Arial" w:cs="Arial"/>
          <w:color w:val="000000" w:themeColor="text1"/>
          <w:sz w:val="19"/>
          <w:szCs w:val="19"/>
        </w:rPr>
        <w:t xml:space="preserve">v súlade s definovanými oprávnenými aktivitami IROP </w:t>
      </w:r>
      <w:r w:rsidRPr="001B7F20">
        <w:rPr>
          <w:rFonts w:ascii="Arial" w:hAnsi="Arial" w:cs="Arial"/>
          <w:color w:val="000000" w:themeColor="text1"/>
          <w:sz w:val="19"/>
          <w:szCs w:val="19"/>
        </w:rPr>
        <w:t>(pri zachovaní podmienok výzvy ohľadom realizácie jednotlivých aktivít):</w:t>
      </w:r>
    </w:p>
    <w:p w14:paraId="03F2792D" w14:textId="77777777" w:rsidR="00110B50" w:rsidRPr="00797B60" w:rsidRDefault="00110B50" w:rsidP="00BA68F5">
      <w:pPr>
        <w:pStyle w:val="Odsekzoznamu"/>
        <w:numPr>
          <w:ilvl w:val="0"/>
          <w:numId w:val="3"/>
        </w:numPr>
        <w:spacing w:before="120" w:after="120" w:line="288" w:lineRule="auto"/>
        <w:ind w:left="1134"/>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rekonštrukcia, modernizácia a výstavba infraš</w:t>
      </w:r>
      <w:r w:rsidR="00C16E56">
        <w:rPr>
          <w:rFonts w:ascii="Arial" w:hAnsi="Arial" w:cs="Arial"/>
          <w:color w:val="000000" w:themeColor="text1"/>
          <w:sz w:val="19"/>
          <w:szCs w:val="19"/>
          <w:lang w:val="sk-SK"/>
        </w:rPr>
        <w:t>truktúry pre nemotorovú dopravu,</w:t>
      </w:r>
    </w:p>
    <w:p w14:paraId="081F5AD7" w14:textId="77777777" w:rsidR="00110B50" w:rsidRDefault="00110B50" w:rsidP="00BA68F5">
      <w:pPr>
        <w:pStyle w:val="Odsekzoznamu"/>
        <w:numPr>
          <w:ilvl w:val="0"/>
          <w:numId w:val="3"/>
        </w:numPr>
        <w:spacing w:before="120" w:after="120" w:line="288" w:lineRule="auto"/>
        <w:ind w:left="1134"/>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propagácia a zvyšovanie atraktivity cyklistickej dopravy vo verejnosti.</w:t>
      </w:r>
    </w:p>
    <w:p w14:paraId="35EC9304" w14:textId="77777777" w:rsidR="00A45E8D" w:rsidRPr="00A45E8D" w:rsidRDefault="00A45E8D" w:rsidP="00721505">
      <w:pPr>
        <w:spacing w:before="120" w:after="120" w:line="288" w:lineRule="auto"/>
        <w:ind w:left="714" w:hanging="357"/>
        <w:rPr>
          <w:rFonts w:ascii="Arial" w:hAnsi="Arial" w:cs="Arial"/>
          <w:b/>
          <w:color w:val="000000" w:themeColor="text1"/>
          <w:sz w:val="19"/>
          <w:szCs w:val="19"/>
        </w:rPr>
      </w:pPr>
      <w:r>
        <w:rPr>
          <w:rFonts w:ascii="Arial" w:hAnsi="Arial" w:cs="Arial"/>
          <w:b/>
          <w:color w:val="000000" w:themeColor="text1"/>
          <w:sz w:val="19"/>
          <w:szCs w:val="19"/>
        </w:rPr>
        <w:t>-</w:t>
      </w:r>
      <w:r>
        <w:rPr>
          <w:rFonts w:ascii="Arial" w:hAnsi="Arial" w:cs="Arial"/>
          <w:b/>
          <w:color w:val="000000" w:themeColor="text1"/>
          <w:sz w:val="19"/>
          <w:szCs w:val="19"/>
        </w:rPr>
        <w:tab/>
      </w:r>
      <w:r w:rsidRPr="00A45E8D">
        <w:rPr>
          <w:rFonts w:ascii="Arial" w:hAnsi="Arial" w:cs="Arial"/>
          <w:b/>
          <w:color w:val="000000" w:themeColor="text1"/>
          <w:sz w:val="19"/>
          <w:szCs w:val="19"/>
        </w:rPr>
        <w:t>súlad projektu s hlavnými zásadami výberu operácií definovanými v IROP</w:t>
      </w:r>
    </w:p>
    <w:p w14:paraId="4FD0E109" w14:textId="6EEC0CC0" w:rsidR="00C468BC" w:rsidRPr="003C6DE1" w:rsidRDefault="00C468BC" w:rsidP="00C468BC">
      <w:pPr>
        <w:spacing w:before="120" w:after="120" w:line="288" w:lineRule="auto"/>
        <w:ind w:left="378" w:hanging="18"/>
        <w:rPr>
          <w:rFonts w:ascii="Arial" w:hAnsi="Arial" w:cs="Arial"/>
          <w:b/>
          <w:color w:val="000000" w:themeColor="text1"/>
          <w:sz w:val="19"/>
          <w:szCs w:val="19"/>
        </w:rPr>
      </w:pPr>
      <w:r w:rsidRPr="003C6DE1">
        <w:rPr>
          <w:rFonts w:ascii="Arial" w:hAnsi="Arial" w:cs="Arial"/>
          <w:color w:val="000000" w:themeColor="text1"/>
          <w:sz w:val="19"/>
          <w:szCs w:val="19"/>
        </w:rPr>
        <w:t xml:space="preserve">Hodnotí sa (áno/nie), či je </w:t>
      </w:r>
      <w:r w:rsidR="008C4F49" w:rsidRPr="001B7F20">
        <w:rPr>
          <w:rFonts w:ascii="Arial" w:hAnsi="Arial" w:cs="Arial"/>
          <w:color w:val="000000" w:themeColor="text1"/>
          <w:sz w:val="19"/>
          <w:szCs w:val="19"/>
        </w:rPr>
        <w:t xml:space="preserve">žiadosť o NFP </w:t>
      </w:r>
      <w:r>
        <w:rPr>
          <w:rFonts w:ascii="Arial" w:hAnsi="Arial" w:cs="Arial"/>
          <w:color w:val="000000" w:themeColor="text1"/>
          <w:sz w:val="19"/>
          <w:szCs w:val="19"/>
        </w:rPr>
        <w:t xml:space="preserve"> v súlade s nižšie </w:t>
      </w:r>
      <w:r w:rsidRPr="003D37BA">
        <w:rPr>
          <w:rFonts w:ascii="Arial" w:hAnsi="Arial" w:cs="Arial"/>
          <w:color w:val="000000" w:themeColor="text1"/>
          <w:sz w:val="19"/>
          <w:szCs w:val="19"/>
        </w:rPr>
        <w:t>uvedenými zásadami výberu operácií. Ž</w:t>
      </w:r>
      <w:r w:rsidR="008C4F49" w:rsidRPr="003D37BA">
        <w:rPr>
          <w:rFonts w:ascii="Arial" w:hAnsi="Arial" w:cs="Arial"/>
          <w:color w:val="000000" w:themeColor="text1"/>
          <w:sz w:val="19"/>
          <w:szCs w:val="19"/>
        </w:rPr>
        <w:t xml:space="preserve">iadosť </w:t>
      </w:r>
      <w:r w:rsidRPr="003D37BA">
        <w:rPr>
          <w:rFonts w:ascii="Arial" w:hAnsi="Arial" w:cs="Arial"/>
          <w:color w:val="000000" w:themeColor="text1"/>
          <w:sz w:val="19"/>
          <w:szCs w:val="19"/>
        </w:rPr>
        <w:t>o</w:t>
      </w:r>
      <w:r w:rsidR="008C4F49" w:rsidRPr="003D37BA">
        <w:rPr>
          <w:rFonts w:ascii="Arial" w:hAnsi="Arial" w:cs="Arial"/>
          <w:color w:val="000000" w:themeColor="text1"/>
          <w:sz w:val="19"/>
          <w:szCs w:val="19"/>
        </w:rPr>
        <w:t xml:space="preserve"> </w:t>
      </w:r>
      <w:r w:rsidRPr="003D37BA">
        <w:rPr>
          <w:rFonts w:ascii="Arial" w:hAnsi="Arial" w:cs="Arial"/>
          <w:color w:val="000000" w:themeColor="text1"/>
          <w:sz w:val="19"/>
          <w:szCs w:val="19"/>
        </w:rPr>
        <w:t xml:space="preserve">NFP musí byť v súlade </w:t>
      </w:r>
      <w:r w:rsidR="003D37BA" w:rsidRPr="003D37BA">
        <w:rPr>
          <w:rFonts w:ascii="Arial" w:hAnsi="Arial" w:cs="Arial"/>
          <w:color w:val="000000" w:themeColor="text1"/>
          <w:sz w:val="19"/>
          <w:szCs w:val="19"/>
        </w:rPr>
        <w:t>so zásadami výberu operácií, ktoré sú relevantné pre projekt, a to primerane a v kontexte podmienok výzvy</w:t>
      </w:r>
      <w:r w:rsidR="005138FF" w:rsidRPr="003D37BA">
        <w:rPr>
          <w:rFonts w:ascii="Arial" w:hAnsi="Arial" w:cs="Arial"/>
          <w:color w:val="000000" w:themeColor="text1"/>
          <w:sz w:val="19"/>
          <w:szCs w:val="19"/>
        </w:rPr>
        <w:t>:</w:t>
      </w:r>
    </w:p>
    <w:p w14:paraId="28714951" w14:textId="4E887034" w:rsidR="00F9269F" w:rsidRPr="00F9269F" w:rsidRDefault="00F9269F" w:rsidP="00BA68F5">
      <w:pPr>
        <w:pStyle w:val="Odsekzoznamu"/>
        <w:numPr>
          <w:ilvl w:val="0"/>
          <w:numId w:val="3"/>
        </w:numPr>
        <w:spacing w:before="120" w:after="120" w:line="288" w:lineRule="auto"/>
        <w:ind w:left="1134"/>
        <w:jc w:val="both"/>
        <w:rPr>
          <w:rFonts w:ascii="Arial" w:hAnsi="Arial" w:cs="Arial"/>
          <w:color w:val="000000" w:themeColor="text1"/>
          <w:sz w:val="19"/>
          <w:szCs w:val="19"/>
          <w:lang w:val="sk-SK"/>
        </w:rPr>
      </w:pPr>
      <w:r w:rsidRPr="00F9269F">
        <w:rPr>
          <w:rFonts w:ascii="Arial" w:hAnsi="Arial" w:cs="Arial"/>
          <w:color w:val="000000" w:themeColor="text1"/>
          <w:sz w:val="19"/>
          <w:szCs w:val="19"/>
          <w:lang w:val="sk-SK"/>
        </w:rPr>
        <w:t>projekt uspokojuje potreby zdravotne postihnutých osôb a osôb so zníženou pohyblivosťou,</w:t>
      </w:r>
    </w:p>
    <w:p w14:paraId="1D166A24" w14:textId="77777777" w:rsidR="00F9269F" w:rsidRPr="00F9269F" w:rsidRDefault="00F9269F" w:rsidP="00BA68F5">
      <w:pPr>
        <w:pStyle w:val="Odsekzoznamu"/>
        <w:numPr>
          <w:ilvl w:val="0"/>
          <w:numId w:val="3"/>
        </w:numPr>
        <w:spacing w:before="120" w:after="120" w:line="288" w:lineRule="auto"/>
        <w:ind w:left="1134"/>
        <w:jc w:val="both"/>
        <w:rPr>
          <w:rFonts w:ascii="Arial" w:hAnsi="Arial" w:cs="Arial"/>
          <w:color w:val="000000" w:themeColor="text1"/>
          <w:sz w:val="19"/>
          <w:szCs w:val="19"/>
          <w:lang w:val="sk-SK"/>
        </w:rPr>
      </w:pPr>
      <w:r w:rsidRPr="00F9269F">
        <w:rPr>
          <w:rFonts w:ascii="Arial" w:hAnsi="Arial" w:cs="Arial"/>
          <w:color w:val="000000" w:themeColor="text1"/>
          <w:sz w:val="19"/>
          <w:szCs w:val="19"/>
          <w:lang w:val="sk-SK"/>
        </w:rPr>
        <w:t>projekt prispieva k zvýšeniu bezpečnosti zraniteľných účastníkov cestnej premávky,</w:t>
      </w:r>
    </w:p>
    <w:p w14:paraId="722ECE60" w14:textId="5E8041DD" w:rsidR="00CC05A2" w:rsidRDefault="00F9269F" w:rsidP="00BA68F5">
      <w:pPr>
        <w:pStyle w:val="Odsekzoznamu"/>
        <w:numPr>
          <w:ilvl w:val="0"/>
          <w:numId w:val="3"/>
        </w:numPr>
        <w:spacing w:before="120" w:after="120" w:line="288" w:lineRule="auto"/>
        <w:ind w:left="1134"/>
        <w:jc w:val="both"/>
        <w:rPr>
          <w:rFonts w:ascii="Arial" w:hAnsi="Arial" w:cs="Arial"/>
          <w:color w:val="000000" w:themeColor="text1"/>
          <w:sz w:val="19"/>
          <w:szCs w:val="19"/>
          <w:lang w:val="sk-SK"/>
        </w:rPr>
      </w:pPr>
      <w:r w:rsidRPr="00F9269F">
        <w:rPr>
          <w:rFonts w:ascii="Arial" w:hAnsi="Arial" w:cs="Arial"/>
          <w:color w:val="000000" w:themeColor="text1"/>
          <w:sz w:val="19"/>
          <w:szCs w:val="19"/>
          <w:lang w:val="sk-SK"/>
        </w:rPr>
        <w:t xml:space="preserve">projekt prispieva  k segregácii </w:t>
      </w:r>
      <w:r w:rsidR="00C16E56">
        <w:rPr>
          <w:rFonts w:ascii="Arial" w:hAnsi="Arial" w:cs="Arial"/>
          <w:color w:val="000000" w:themeColor="text1"/>
          <w:sz w:val="19"/>
          <w:szCs w:val="19"/>
          <w:lang w:val="sk-SK"/>
        </w:rPr>
        <w:t>cestnej dopravy a</w:t>
      </w:r>
      <w:r w:rsidR="00CC05A2">
        <w:rPr>
          <w:rFonts w:ascii="Arial" w:hAnsi="Arial" w:cs="Arial"/>
          <w:color w:val="000000" w:themeColor="text1"/>
          <w:sz w:val="19"/>
          <w:szCs w:val="19"/>
          <w:lang w:val="sk-SK"/>
        </w:rPr>
        <w:t> </w:t>
      </w:r>
      <w:r w:rsidR="00C16E56">
        <w:rPr>
          <w:rFonts w:ascii="Arial" w:hAnsi="Arial" w:cs="Arial"/>
          <w:color w:val="000000" w:themeColor="text1"/>
          <w:sz w:val="19"/>
          <w:szCs w:val="19"/>
          <w:lang w:val="sk-SK"/>
        </w:rPr>
        <w:t>cyklodopravy</w:t>
      </w:r>
      <w:r w:rsidR="00CC05A2">
        <w:rPr>
          <w:rFonts w:ascii="Arial" w:hAnsi="Arial" w:cs="Arial"/>
          <w:color w:val="000000" w:themeColor="text1"/>
          <w:sz w:val="19"/>
          <w:szCs w:val="19"/>
          <w:lang w:val="sk-SK"/>
        </w:rPr>
        <w:t>,</w:t>
      </w:r>
    </w:p>
    <w:p w14:paraId="359DA153" w14:textId="432EE7CC" w:rsidR="00CC05A2" w:rsidRPr="00CC05A2" w:rsidRDefault="00CC05A2" w:rsidP="00CC05A2">
      <w:pPr>
        <w:pStyle w:val="Odsekzoznamu"/>
        <w:numPr>
          <w:ilvl w:val="0"/>
          <w:numId w:val="3"/>
        </w:numPr>
        <w:spacing w:before="120" w:after="120" w:line="288" w:lineRule="auto"/>
        <w:ind w:left="1134"/>
        <w:jc w:val="both"/>
        <w:rPr>
          <w:rFonts w:ascii="Arial" w:hAnsi="Arial" w:cs="Arial"/>
          <w:color w:val="000000" w:themeColor="text1"/>
          <w:sz w:val="19"/>
          <w:szCs w:val="19"/>
          <w:lang w:val="sk-SK"/>
        </w:rPr>
      </w:pPr>
      <w:r w:rsidRPr="00CC05A2">
        <w:rPr>
          <w:rFonts w:ascii="Arial" w:hAnsi="Arial" w:cs="Arial"/>
          <w:color w:val="000000" w:themeColor="text1"/>
          <w:sz w:val="19"/>
          <w:szCs w:val="19"/>
          <w:lang w:val="sk-SK"/>
        </w:rPr>
        <w:t>projekt rešpektuje minimálne štandardy dopravnej obsluhy na miestnej</w:t>
      </w:r>
      <w:r>
        <w:rPr>
          <w:rFonts w:ascii="Arial" w:hAnsi="Arial" w:cs="Arial"/>
          <w:color w:val="000000" w:themeColor="text1"/>
          <w:sz w:val="19"/>
          <w:szCs w:val="19"/>
          <w:lang w:val="sk-SK"/>
        </w:rPr>
        <w:t>, regionálnej a národnej úrovni,</w:t>
      </w:r>
    </w:p>
    <w:p w14:paraId="7FF2A604" w14:textId="208C4B0F" w:rsidR="00F9269F" w:rsidRDefault="00CC05A2" w:rsidP="00CC05A2">
      <w:pPr>
        <w:pStyle w:val="Odsekzoznamu"/>
        <w:numPr>
          <w:ilvl w:val="0"/>
          <w:numId w:val="3"/>
        </w:numPr>
        <w:spacing w:before="120" w:after="120" w:line="288" w:lineRule="auto"/>
        <w:ind w:left="1134"/>
        <w:jc w:val="both"/>
        <w:rPr>
          <w:rFonts w:ascii="Arial" w:hAnsi="Arial" w:cs="Arial"/>
          <w:color w:val="000000" w:themeColor="text1"/>
          <w:sz w:val="19"/>
          <w:szCs w:val="19"/>
          <w:lang w:val="sk-SK"/>
        </w:rPr>
      </w:pPr>
      <w:r w:rsidRPr="00CC05A2">
        <w:rPr>
          <w:rFonts w:ascii="Arial" w:hAnsi="Arial" w:cs="Arial"/>
          <w:color w:val="000000" w:themeColor="text1"/>
          <w:sz w:val="19"/>
          <w:szCs w:val="19"/>
          <w:lang w:val="sk-SK"/>
        </w:rPr>
        <w:t>projekt uplatňuje zásadu „znečisťovateľ platí“</w:t>
      </w:r>
      <w:r w:rsidR="00C16E56">
        <w:rPr>
          <w:rFonts w:ascii="Arial" w:hAnsi="Arial" w:cs="Arial"/>
          <w:color w:val="000000" w:themeColor="text1"/>
          <w:sz w:val="19"/>
          <w:szCs w:val="19"/>
          <w:lang w:val="sk-SK"/>
        </w:rPr>
        <w:t>.</w:t>
      </w:r>
    </w:p>
    <w:p w14:paraId="0C577DF4" w14:textId="77777777" w:rsidR="00211E95" w:rsidRPr="00E22630" w:rsidRDefault="00211E95" w:rsidP="00721505">
      <w:pPr>
        <w:pStyle w:val="Odsekzoznamu"/>
        <w:numPr>
          <w:ilvl w:val="0"/>
          <w:numId w:val="3"/>
        </w:numPr>
        <w:spacing w:before="120" w:after="120" w:line="288" w:lineRule="auto"/>
        <w:ind w:left="714" w:hanging="357"/>
        <w:rPr>
          <w:rFonts w:ascii="Arial" w:hAnsi="Arial" w:cs="Arial"/>
          <w:b/>
          <w:color w:val="000000" w:themeColor="text1"/>
          <w:sz w:val="19"/>
          <w:szCs w:val="19"/>
          <w:lang w:val="sk-SK"/>
        </w:rPr>
      </w:pPr>
      <w:r w:rsidRPr="00E22630">
        <w:rPr>
          <w:rFonts w:ascii="Arial" w:hAnsi="Arial" w:cs="Arial"/>
          <w:b/>
          <w:color w:val="000000" w:themeColor="text1"/>
          <w:sz w:val="19"/>
          <w:szCs w:val="19"/>
          <w:lang w:val="sk-SK"/>
        </w:rPr>
        <w:t xml:space="preserve">súlad projektu s princípmi energetickej efektívnosti budov uplatňovaných pre sektor verejných budov v zmysle IROP </w:t>
      </w:r>
      <w:r w:rsidRPr="00E22630">
        <w:rPr>
          <w:rFonts w:ascii="Arial" w:hAnsi="Arial" w:cs="Arial"/>
          <w:color w:val="000000" w:themeColor="text1"/>
          <w:sz w:val="19"/>
          <w:szCs w:val="19"/>
          <w:lang w:val="sk-SK"/>
        </w:rPr>
        <w:t>(ak relevantné)</w:t>
      </w:r>
    </w:p>
    <w:p w14:paraId="1387C386" w14:textId="17278AB2" w:rsidR="005F1BF3" w:rsidRDefault="00211E95" w:rsidP="00211E95">
      <w:pPr>
        <w:pStyle w:val="Odsekzoznamu"/>
        <w:numPr>
          <w:ilvl w:val="0"/>
          <w:numId w:val="3"/>
        </w:numPr>
        <w:ind w:left="1134"/>
        <w:rPr>
          <w:rFonts w:ascii="Arial" w:hAnsi="Arial" w:cs="Arial"/>
          <w:color w:val="000000" w:themeColor="text1"/>
          <w:sz w:val="19"/>
          <w:szCs w:val="19"/>
          <w:lang w:val="sk-SK"/>
        </w:rPr>
      </w:pPr>
      <w:r w:rsidRPr="00E424FB">
        <w:rPr>
          <w:rFonts w:ascii="Arial" w:hAnsi="Arial" w:cs="Arial"/>
          <w:color w:val="000000" w:themeColor="text1"/>
          <w:sz w:val="19"/>
          <w:szCs w:val="19"/>
          <w:lang w:val="sk-SK"/>
        </w:rPr>
        <w:t>Hodnotiteľ posúdi (áno/nie), či je navrhované technické riešenie v súlade s princípmi energetickej efektívnosti budov uplatňovaných pre sektor verejných budov v zmysle IROP, najmä:</w:t>
      </w:r>
    </w:p>
    <w:p w14:paraId="63009CD0" w14:textId="77777777" w:rsidR="00211E95" w:rsidRPr="005F1BF3" w:rsidRDefault="00211E95" w:rsidP="005F1BF3">
      <w:pPr>
        <w:rPr>
          <w:rFonts w:ascii="Arial" w:hAnsi="Arial" w:cs="Arial"/>
          <w:color w:val="000000" w:themeColor="text1"/>
          <w:sz w:val="19"/>
          <w:szCs w:val="19"/>
        </w:rPr>
      </w:pPr>
    </w:p>
    <w:p w14:paraId="5A64A2E7" w14:textId="723B4CF3" w:rsidR="00211E95" w:rsidRPr="00E424FB" w:rsidRDefault="00CC160F" w:rsidP="00211E95">
      <w:pPr>
        <w:pStyle w:val="Odsekzoznamu"/>
        <w:numPr>
          <w:ilvl w:val="0"/>
          <w:numId w:val="3"/>
        </w:numPr>
        <w:ind w:left="1134"/>
        <w:rPr>
          <w:rFonts w:ascii="Arial" w:hAnsi="Arial" w:cs="Arial"/>
          <w:color w:val="000000" w:themeColor="text1"/>
          <w:sz w:val="19"/>
          <w:szCs w:val="19"/>
          <w:lang w:val="sk-SK"/>
        </w:rPr>
      </w:pPr>
      <w:r w:rsidRPr="007C23CE">
        <w:rPr>
          <w:rFonts w:ascii="Arial" w:hAnsi="Arial" w:cs="Arial"/>
          <w:sz w:val="19"/>
          <w:szCs w:val="19"/>
          <w:lang w:val="sk-SK"/>
        </w:rPr>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nízkoenergetických, ultra-nízkoenergetických budov a budov s</w:t>
      </w:r>
      <w:r w:rsidR="00A104CB">
        <w:rPr>
          <w:rFonts w:ascii="Arial" w:hAnsi="Arial" w:cs="Arial"/>
          <w:sz w:val="19"/>
          <w:szCs w:val="19"/>
          <w:lang w:val="sk-SK"/>
        </w:rPr>
        <w:t> </w:t>
      </w:r>
      <w:r w:rsidRPr="00BC3EE4">
        <w:rPr>
          <w:rFonts w:ascii="Arial" w:hAnsi="Arial" w:cs="Arial"/>
          <w:sz w:val="19"/>
          <w:szCs w:val="19"/>
          <w:lang w:val="sk-SK"/>
        </w:rPr>
        <w:t>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r w:rsidR="00CB47E0">
        <w:rPr>
          <w:rFonts w:ascii="Arial" w:hAnsi="Arial" w:cs="Arial"/>
          <w:sz w:val="19"/>
          <w:szCs w:val="19"/>
          <w:lang w:val="sk-SK"/>
        </w:rPr>
        <w:t>,</w:t>
      </w:r>
    </w:p>
    <w:p w14:paraId="61CA4CBC" w14:textId="5838D164" w:rsidR="00211E95" w:rsidRPr="00E424FB" w:rsidRDefault="00211E95" w:rsidP="00211E95">
      <w:pPr>
        <w:pStyle w:val="Odsekzoznamu"/>
        <w:numPr>
          <w:ilvl w:val="0"/>
          <w:numId w:val="3"/>
        </w:numPr>
        <w:ind w:left="1134"/>
        <w:rPr>
          <w:rFonts w:ascii="Arial" w:hAnsi="Arial" w:cs="Arial"/>
          <w:color w:val="000000" w:themeColor="text1"/>
          <w:sz w:val="19"/>
          <w:szCs w:val="19"/>
          <w:lang w:val="sk-SK"/>
        </w:rPr>
      </w:pPr>
      <w:r w:rsidRPr="00E424FB">
        <w:rPr>
          <w:rFonts w:ascii="Arial" w:hAnsi="Arial" w:cs="Arial"/>
          <w:color w:val="000000" w:themeColor="text1"/>
          <w:sz w:val="19"/>
          <w:szCs w:val="19"/>
          <w:lang w:val="sk-SK"/>
        </w:rPr>
        <w:t>podpora, vrátane obnovy historických budov, je podmienená predložením energetického auditu, na základe ktorého hodnotiteľ overí:</w:t>
      </w:r>
    </w:p>
    <w:p w14:paraId="28EEB9D1" w14:textId="77777777" w:rsidR="00211E95" w:rsidRPr="00E424FB" w:rsidRDefault="00211E95" w:rsidP="00721505">
      <w:pPr>
        <w:pStyle w:val="Odsekzoznamu"/>
        <w:numPr>
          <w:ilvl w:val="0"/>
          <w:numId w:val="13"/>
        </w:numPr>
        <w:ind w:left="1560"/>
        <w:rPr>
          <w:rFonts w:ascii="Arial" w:hAnsi="Arial" w:cs="Arial"/>
          <w:color w:val="000000" w:themeColor="text1"/>
          <w:sz w:val="19"/>
          <w:szCs w:val="19"/>
          <w:lang w:val="sk-SK"/>
        </w:rPr>
      </w:pPr>
      <w:r w:rsidRPr="00E424FB">
        <w:rPr>
          <w:rFonts w:ascii="Arial" w:hAnsi="Arial" w:cs="Arial"/>
          <w:color w:val="000000" w:themeColor="text1"/>
          <w:sz w:val="19"/>
          <w:szCs w:val="19"/>
          <w:lang w:val="sk-SK"/>
        </w:rPr>
        <w:t>výpočet plánovaného ročného objemu úspory PEZ na m2 celkovej podlahovej plochy,</w:t>
      </w:r>
    </w:p>
    <w:p w14:paraId="695B4184" w14:textId="77777777" w:rsidR="00211E95" w:rsidRPr="00E424FB" w:rsidRDefault="00211E95" w:rsidP="00721505">
      <w:pPr>
        <w:pStyle w:val="Odsekzoznamu"/>
        <w:numPr>
          <w:ilvl w:val="0"/>
          <w:numId w:val="13"/>
        </w:numPr>
        <w:ind w:left="1560"/>
        <w:rPr>
          <w:rFonts w:ascii="Arial" w:hAnsi="Arial" w:cs="Arial"/>
          <w:color w:val="000000" w:themeColor="text1"/>
          <w:sz w:val="19"/>
          <w:szCs w:val="19"/>
          <w:lang w:val="sk-SK"/>
        </w:rPr>
      </w:pPr>
      <w:r w:rsidRPr="00E424FB">
        <w:rPr>
          <w:rFonts w:ascii="Arial" w:hAnsi="Arial" w:cs="Arial"/>
          <w:color w:val="000000" w:themeColor="text1"/>
          <w:sz w:val="19"/>
          <w:szCs w:val="19"/>
          <w:lang w:val="sk-SK"/>
        </w:rPr>
        <w:t>technickú uskutočniteľnosť navrhovaných energetických opatrení,</w:t>
      </w:r>
    </w:p>
    <w:p w14:paraId="6CED66CD" w14:textId="20131C74" w:rsidR="00211E95" w:rsidRPr="00E424FB" w:rsidRDefault="00211E95" w:rsidP="00211E95">
      <w:pPr>
        <w:pStyle w:val="Odsekzoznamu"/>
        <w:numPr>
          <w:ilvl w:val="0"/>
          <w:numId w:val="3"/>
        </w:numPr>
        <w:ind w:left="1134"/>
        <w:rPr>
          <w:rFonts w:ascii="Arial" w:hAnsi="Arial" w:cs="Arial"/>
          <w:color w:val="000000" w:themeColor="text1"/>
          <w:sz w:val="19"/>
          <w:szCs w:val="19"/>
          <w:lang w:val="sk-SK"/>
        </w:rPr>
      </w:pPr>
      <w:r w:rsidRPr="00E424FB">
        <w:rPr>
          <w:rFonts w:ascii="Arial" w:hAnsi="Arial" w:cs="Arial"/>
          <w:color w:val="000000" w:themeColor="text1"/>
          <w:sz w:val="19"/>
          <w:szCs w:val="19"/>
          <w:lang w:val="sk-SK"/>
        </w:rPr>
        <w:t>projekty, v rámci ktorých je navrhované odpojenie od účinných systémov CZT alebo inštaláciou obnoviteľných zdrojov energie sa zvýšia emisie znečisťujúcich látok do ovzdušia v porovnaní so súčasným stavom v predmetnej lokalite nemôžu byť podporené.</w:t>
      </w:r>
    </w:p>
    <w:p w14:paraId="67B7EAA4" w14:textId="3A52D154" w:rsidR="00211E95" w:rsidRPr="00E424FB" w:rsidRDefault="00211E95" w:rsidP="00C123D3">
      <w:pPr>
        <w:pStyle w:val="Odsekzoznamu"/>
        <w:numPr>
          <w:ilvl w:val="0"/>
          <w:numId w:val="3"/>
        </w:numPr>
        <w:ind w:left="1134"/>
        <w:rPr>
          <w:rFonts w:ascii="Arial" w:hAnsi="Arial" w:cs="Arial"/>
          <w:color w:val="000000" w:themeColor="text1"/>
          <w:sz w:val="19"/>
          <w:szCs w:val="19"/>
          <w:lang w:val="sk-SK"/>
        </w:rPr>
      </w:pPr>
      <w:r w:rsidRPr="00E424FB">
        <w:rPr>
          <w:rFonts w:ascii="Arial" w:hAnsi="Arial" w:cs="Arial"/>
          <w:color w:val="000000" w:themeColor="text1"/>
          <w:sz w:val="19"/>
          <w:szCs w:val="19"/>
          <w:lang w:val="sk-SK"/>
        </w:rPr>
        <w:t>Hodnotiteľ pre účely hodnotenia využíva plné znenie princípov energetickej efektívnosti uvedené v IROP v časti 2.4.1.2. Hlavné zásady výberu operácií. V prípade, že v projekte nie sú navrhované aktivity zamerané na zvýšenie energetickej hospodárnosti budov materských škôl, hodnotiteľ uvedené nehodnotí.</w:t>
      </w:r>
    </w:p>
    <w:p w14:paraId="117B605F" w14:textId="5DD1714F" w:rsidR="003B4B69" w:rsidRDefault="00F9269F" w:rsidP="00D105F3">
      <w:pPr>
        <w:spacing w:before="120" w:after="120" w:line="288" w:lineRule="auto"/>
        <w:jc w:val="both"/>
        <w:rPr>
          <w:rFonts w:ascii="Arial" w:hAnsi="Arial" w:cs="Arial"/>
          <w:color w:val="000000" w:themeColor="text1"/>
          <w:sz w:val="19"/>
          <w:szCs w:val="19"/>
        </w:rPr>
      </w:pPr>
      <w:r>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w:t>
      </w:r>
      <w:r w:rsidR="006C5819">
        <w:rPr>
          <w:rFonts w:ascii="Arial" w:hAnsi="Arial" w:cs="Arial"/>
          <w:color w:val="000000" w:themeColor="text1"/>
          <w:sz w:val="19"/>
          <w:szCs w:val="19"/>
        </w:rPr>
        <w:t>,</w:t>
      </w:r>
      <w:r>
        <w:rPr>
          <w:rFonts w:ascii="Arial" w:hAnsi="Arial" w:cs="Arial"/>
          <w:color w:val="000000" w:themeColor="text1"/>
          <w:sz w:val="19"/>
          <w:szCs w:val="19"/>
        </w:rPr>
        <w:t xml:space="preserve"> hodnotiteľ priradí výslednú odpoveď (nie). </w:t>
      </w: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w:t>
      </w:r>
      <w:r w:rsidR="006122AD">
        <w:rPr>
          <w:rFonts w:ascii="Arial" w:hAnsi="Arial" w:cs="Arial"/>
          <w:color w:val="000000" w:themeColor="text1"/>
          <w:sz w:val="19"/>
          <w:szCs w:val="19"/>
        </w:rPr>
        <w:t>ujúceho</w:t>
      </w:r>
      <w:r w:rsidRPr="003C6DE1">
        <w:rPr>
          <w:rFonts w:ascii="Arial" w:hAnsi="Arial" w:cs="Arial"/>
          <w:color w:val="000000" w:themeColor="text1"/>
          <w:sz w:val="19"/>
          <w:szCs w:val="19"/>
        </w:rPr>
        <w:t xml:space="preserve"> kritéria, a to tak v prípade kladného ako aj negatívneho hodnotenia.</w:t>
      </w:r>
    </w:p>
    <w:tbl>
      <w:tblPr>
        <w:tblStyle w:val="TableGrid6"/>
        <w:tblW w:w="4982" w:type="pct"/>
        <w:tblLayout w:type="fixed"/>
        <w:tblLook w:val="04A0" w:firstRow="1" w:lastRow="0" w:firstColumn="1" w:lastColumn="0" w:noHBand="0" w:noVBand="1"/>
      </w:tblPr>
      <w:tblGrid>
        <w:gridCol w:w="570"/>
        <w:gridCol w:w="2559"/>
        <w:gridCol w:w="4392"/>
        <w:gridCol w:w="1513"/>
        <w:gridCol w:w="1577"/>
        <w:gridCol w:w="4461"/>
      </w:tblGrid>
      <w:tr w:rsidR="00137E61" w:rsidRPr="00797B60" w14:paraId="6C3690D0" w14:textId="77777777" w:rsidTr="00F90F7D">
        <w:trPr>
          <w:trHeight w:val="397"/>
        </w:trPr>
        <w:tc>
          <w:tcPr>
            <w:tcW w:w="189" w:type="pct"/>
            <w:shd w:val="clear" w:color="auto" w:fill="DEEAF6" w:themeFill="accent1" w:themeFillTint="33"/>
            <w:vAlign w:val="center"/>
            <w:hideMark/>
          </w:tcPr>
          <w:p w14:paraId="7EBABFF9"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5D639F5A"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51E52F1D"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604D4932" w14:textId="77777777" w:rsidR="00137E61" w:rsidRPr="00797B60" w:rsidRDefault="00137E61"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523" w:type="pct"/>
            <w:shd w:val="clear" w:color="auto" w:fill="DEEAF6" w:themeFill="accent1" w:themeFillTint="33"/>
            <w:vAlign w:val="center"/>
            <w:hideMark/>
          </w:tcPr>
          <w:p w14:paraId="0FFDDEF4" w14:textId="77777777" w:rsidR="00137E61" w:rsidRPr="00797B60" w:rsidRDefault="00137E61"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480" w:type="pct"/>
            <w:shd w:val="clear" w:color="auto" w:fill="DEEAF6" w:themeFill="accent1" w:themeFillTint="33"/>
            <w:vAlign w:val="center"/>
            <w:hideMark/>
          </w:tcPr>
          <w:p w14:paraId="195EFDAD"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68020B29" w14:textId="77777777" w:rsidTr="00137E61">
        <w:trPr>
          <w:trHeight w:val="949"/>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045E79E5"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1.2</w:t>
            </w: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37770342" w14:textId="77777777" w:rsidR="007B6530" w:rsidRPr="00797B60" w:rsidRDefault="007B6530" w:rsidP="00E424FB">
            <w:pPr>
              <w:spacing w:line="288" w:lineRule="auto"/>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Súlad projektu s Národnou stratégiou rozvoja cyklistickej dopravy a cykloturistiky v Slovenskej republike</w:t>
            </w:r>
          </w:p>
        </w:tc>
        <w:tc>
          <w:tcPr>
            <w:tcW w:w="1457" w:type="pct"/>
            <w:vMerge w:val="restart"/>
            <w:tcBorders>
              <w:top w:val="single" w:sz="4" w:space="0" w:color="auto"/>
              <w:left w:val="single" w:sz="4" w:space="0" w:color="auto"/>
              <w:bottom w:val="single" w:sz="4" w:space="0" w:color="auto"/>
              <w:right w:val="single" w:sz="4" w:space="0" w:color="auto"/>
            </w:tcBorders>
            <w:vAlign w:val="center"/>
          </w:tcPr>
          <w:p w14:paraId="6BC4D63D"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 xml:space="preserve">Posudzuje sa súlad s vypracovanou </w:t>
            </w:r>
            <w:r w:rsidRPr="00797B60">
              <w:rPr>
                <w:rFonts w:ascii="Arial" w:eastAsia="Helvetica" w:hAnsi="Arial" w:cs="Arial"/>
                <w:color w:val="000000" w:themeColor="text1"/>
                <w:sz w:val="19"/>
                <w:szCs w:val="19"/>
              </w:rPr>
              <w:t>Národnou stratégiou rozvoja cyklistickej dopravy a cykloturistiky v Slovenskej republike.</w:t>
            </w:r>
          </w:p>
          <w:p w14:paraId="795BC523" w14:textId="77777777" w:rsidR="007B6530" w:rsidRPr="00797B60" w:rsidRDefault="007B6530" w:rsidP="00E424FB">
            <w:pPr>
              <w:spacing w:line="288" w:lineRule="auto"/>
              <w:rPr>
                <w:rFonts w:ascii="Arial" w:eastAsia="Helvetica" w:hAnsi="Arial" w:cs="Arial"/>
                <w:color w:val="000000" w:themeColor="text1"/>
                <w:sz w:val="19"/>
                <w:szCs w:val="19"/>
              </w:rPr>
            </w:pPr>
          </w:p>
          <w:p w14:paraId="50A6CDF8"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val="restart"/>
            <w:tcBorders>
              <w:top w:val="single" w:sz="4" w:space="0" w:color="auto"/>
              <w:left w:val="single" w:sz="4" w:space="0" w:color="auto"/>
              <w:bottom w:val="single" w:sz="4" w:space="0" w:color="auto"/>
              <w:right w:val="single" w:sz="4" w:space="0" w:color="auto"/>
            </w:tcBorders>
            <w:vAlign w:val="center"/>
            <w:hideMark/>
          </w:tcPr>
          <w:p w14:paraId="2A387F7B"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523" w:type="pct"/>
            <w:tcBorders>
              <w:top w:val="single" w:sz="4" w:space="0" w:color="auto"/>
              <w:left w:val="single" w:sz="4" w:space="0" w:color="auto"/>
              <w:bottom w:val="single" w:sz="4" w:space="0" w:color="auto"/>
              <w:right w:val="single" w:sz="4" w:space="0" w:color="auto"/>
            </w:tcBorders>
            <w:vAlign w:val="center"/>
            <w:hideMark/>
          </w:tcPr>
          <w:p w14:paraId="547F6A19"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áno</w:t>
            </w:r>
          </w:p>
        </w:tc>
        <w:tc>
          <w:tcPr>
            <w:tcW w:w="1480" w:type="pct"/>
            <w:tcBorders>
              <w:top w:val="single" w:sz="4" w:space="0" w:color="auto"/>
              <w:left w:val="single" w:sz="4" w:space="0" w:color="auto"/>
              <w:bottom w:val="single" w:sz="4" w:space="0" w:color="auto"/>
              <w:right w:val="single" w:sz="4" w:space="0" w:color="auto"/>
            </w:tcBorders>
            <w:vAlign w:val="center"/>
            <w:hideMark/>
          </w:tcPr>
          <w:p w14:paraId="371627CF"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je v súlade s opatreniami Národnej stratégie rozvoja cyklistickej dopravy a cykloturistiky v Slovenskej republike.</w:t>
            </w:r>
          </w:p>
        </w:tc>
      </w:tr>
      <w:tr w:rsidR="007B6530" w:rsidRPr="00797B60" w14:paraId="082217F2" w14:textId="77777777" w:rsidTr="00137E61">
        <w:trPr>
          <w:trHeight w:val="835"/>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3173115E"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266E0516" w14:textId="77777777" w:rsidR="007B6530" w:rsidRPr="00797B60" w:rsidRDefault="007B6530" w:rsidP="00E424FB">
            <w:pPr>
              <w:spacing w:line="288" w:lineRule="auto"/>
              <w:rPr>
                <w:rFonts w:ascii="Arial" w:eastAsia="Helvetica"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65C5F0D6"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14:paraId="75B52565" w14:textId="77777777" w:rsidR="007B6530" w:rsidRPr="00797B60" w:rsidRDefault="007B6530" w:rsidP="00E424FB">
            <w:pPr>
              <w:spacing w:line="288" w:lineRule="auto"/>
              <w:jc w:val="center"/>
              <w:rPr>
                <w:rFonts w:ascii="Arial" w:hAnsi="Arial" w:cs="Arial"/>
                <w:color w:val="000000" w:themeColor="text1"/>
                <w:sz w:val="19"/>
                <w:szCs w:val="19"/>
              </w:rPr>
            </w:pPr>
          </w:p>
        </w:tc>
        <w:tc>
          <w:tcPr>
            <w:tcW w:w="523" w:type="pct"/>
            <w:tcBorders>
              <w:top w:val="single" w:sz="4" w:space="0" w:color="auto"/>
              <w:left w:val="single" w:sz="4" w:space="0" w:color="auto"/>
              <w:bottom w:val="single" w:sz="4" w:space="0" w:color="auto"/>
              <w:right w:val="single" w:sz="4" w:space="0" w:color="auto"/>
            </w:tcBorders>
            <w:vAlign w:val="center"/>
            <w:hideMark/>
          </w:tcPr>
          <w:p w14:paraId="416883DC"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nie</w:t>
            </w:r>
          </w:p>
        </w:tc>
        <w:tc>
          <w:tcPr>
            <w:tcW w:w="1480" w:type="pct"/>
            <w:tcBorders>
              <w:top w:val="single" w:sz="4" w:space="0" w:color="auto"/>
              <w:left w:val="single" w:sz="4" w:space="0" w:color="auto"/>
              <w:bottom w:val="single" w:sz="4" w:space="0" w:color="auto"/>
              <w:right w:val="single" w:sz="4" w:space="0" w:color="auto"/>
            </w:tcBorders>
            <w:vAlign w:val="center"/>
            <w:hideMark/>
          </w:tcPr>
          <w:p w14:paraId="6197659D"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nie je v súlade s opatreniami Národnej stratégie rozvoja cyklistickej dopravy a cykloturistiky v Slovenskej republike.</w:t>
            </w:r>
          </w:p>
        </w:tc>
      </w:tr>
    </w:tbl>
    <w:p w14:paraId="1EFD6593" w14:textId="77777777" w:rsidR="001F2069" w:rsidRPr="00797B60" w:rsidRDefault="001F206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 príloha Opis projektu.</w:t>
      </w:r>
    </w:p>
    <w:p w14:paraId="7A2E76E4" w14:textId="77777777" w:rsidR="001F2069" w:rsidRPr="00797B60" w:rsidRDefault="001F2069" w:rsidP="001A6468">
      <w:pPr>
        <w:spacing w:before="120" w:after="120" w:line="288" w:lineRule="auto"/>
        <w:jc w:val="both"/>
        <w:rPr>
          <w:rFonts w:ascii="Arial" w:hAnsi="Arial" w:cs="Arial"/>
          <w:color w:val="000000" w:themeColor="text1"/>
          <w:sz w:val="19"/>
          <w:szCs w:val="19"/>
        </w:rPr>
      </w:pPr>
      <w:r w:rsidRPr="00E55A4C">
        <w:rPr>
          <w:rFonts w:ascii="Arial" w:hAnsi="Arial" w:cs="Arial"/>
          <w:color w:val="000000" w:themeColor="text1"/>
          <w:sz w:val="19"/>
          <w:szCs w:val="19"/>
        </w:rPr>
        <w:t xml:space="preserve">Hodnotiteľ </w:t>
      </w:r>
      <w:r w:rsidR="00CD5E6E" w:rsidRPr="00E55A4C">
        <w:rPr>
          <w:rFonts w:ascii="Arial" w:hAnsi="Arial" w:cs="Arial"/>
          <w:color w:val="000000" w:themeColor="text1"/>
          <w:sz w:val="19"/>
          <w:szCs w:val="19"/>
        </w:rPr>
        <w:t>vyhodnotí</w:t>
      </w:r>
      <w:r w:rsidRPr="00E55A4C">
        <w:rPr>
          <w:rFonts w:ascii="Arial" w:hAnsi="Arial" w:cs="Arial"/>
          <w:color w:val="000000" w:themeColor="text1"/>
          <w:sz w:val="19"/>
          <w:szCs w:val="19"/>
        </w:rPr>
        <w:t>, či je správne a konkrétne deklarovaný súlad žiadosti o NFP s Národnou stratégiou rozvoja cyklistickej dopravy a cykloturistiky v Slovenskej republike. Následne vyhodnotí kritérium (áno/nie) v zmysle popisu aplikácie hodnotiaceho kritéria pričom sleduje či aktivity projektu sú v súlade s opatreniami Národnej stratégie rozvoja cyklistickej dopravy a cykloturistiky v Slovenskej republike.</w:t>
      </w:r>
    </w:p>
    <w:p w14:paraId="6393F566" w14:textId="568641B1" w:rsidR="00137E61" w:rsidRDefault="001F206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w:t>
      </w:r>
      <w:r w:rsidR="006122AD">
        <w:rPr>
          <w:rFonts w:ascii="Arial" w:hAnsi="Arial" w:cs="Arial"/>
          <w:color w:val="000000" w:themeColor="text1"/>
          <w:sz w:val="19"/>
          <w:szCs w:val="19"/>
        </w:rPr>
        <w:t>ujúceho</w:t>
      </w:r>
      <w:r w:rsidRPr="00797B60">
        <w:rPr>
          <w:rFonts w:ascii="Arial" w:hAnsi="Arial" w:cs="Arial"/>
          <w:color w:val="000000" w:themeColor="text1"/>
          <w:sz w:val="19"/>
          <w:szCs w:val="19"/>
        </w:rPr>
        <w:t xml:space="preserve"> kritéria, a to tak v prípade kladného ako </w:t>
      </w:r>
      <w:r w:rsidR="00225D57" w:rsidRPr="00797B60">
        <w:rPr>
          <w:rFonts w:ascii="Arial" w:hAnsi="Arial" w:cs="Arial"/>
          <w:color w:val="000000" w:themeColor="text1"/>
          <w:sz w:val="19"/>
          <w:szCs w:val="19"/>
        </w:rPr>
        <w:t>aj</w:t>
      </w:r>
      <w:r w:rsidRPr="00797B60">
        <w:rPr>
          <w:rFonts w:ascii="Arial" w:hAnsi="Arial" w:cs="Arial"/>
          <w:color w:val="000000" w:themeColor="text1"/>
          <w:sz w:val="19"/>
          <w:szCs w:val="19"/>
        </w:rPr>
        <w:t> negatívneho hodnotenia.</w:t>
      </w:r>
    </w:p>
    <w:p w14:paraId="23BC514E" w14:textId="77777777" w:rsidR="00E424FB" w:rsidRDefault="00E424FB" w:rsidP="001A6468">
      <w:pPr>
        <w:spacing w:before="120" w:after="120" w:line="288" w:lineRule="auto"/>
        <w:jc w:val="both"/>
        <w:rPr>
          <w:rFonts w:ascii="Arial" w:hAnsi="Arial" w:cs="Arial"/>
          <w:color w:val="000000" w:themeColor="text1"/>
          <w:sz w:val="19"/>
          <w:szCs w:val="19"/>
        </w:rPr>
      </w:pPr>
    </w:p>
    <w:p w14:paraId="0A87E5CC" w14:textId="77777777" w:rsidR="00E424FB" w:rsidRPr="00797B60" w:rsidRDefault="00E424FB" w:rsidP="001A6468">
      <w:pPr>
        <w:spacing w:before="120" w:after="120" w:line="288" w:lineRule="auto"/>
        <w:jc w:val="both"/>
        <w:rPr>
          <w:rFonts w:ascii="Arial" w:hAnsi="Arial" w:cs="Arial"/>
          <w:color w:val="000000" w:themeColor="text1"/>
          <w:sz w:val="19"/>
          <w:szCs w:val="19"/>
        </w:rPr>
      </w:pPr>
    </w:p>
    <w:tbl>
      <w:tblPr>
        <w:tblStyle w:val="TableGrid6"/>
        <w:tblW w:w="4982" w:type="pct"/>
        <w:tblLayout w:type="fixed"/>
        <w:tblLook w:val="04A0" w:firstRow="1" w:lastRow="0" w:firstColumn="1" w:lastColumn="0" w:noHBand="0" w:noVBand="1"/>
      </w:tblPr>
      <w:tblGrid>
        <w:gridCol w:w="570"/>
        <w:gridCol w:w="2559"/>
        <w:gridCol w:w="4392"/>
        <w:gridCol w:w="1513"/>
        <w:gridCol w:w="1489"/>
        <w:gridCol w:w="4549"/>
      </w:tblGrid>
      <w:tr w:rsidR="00137E61" w:rsidRPr="00797B60" w14:paraId="28E8295D" w14:textId="77777777" w:rsidTr="00F90F7D">
        <w:trPr>
          <w:trHeight w:val="397"/>
        </w:trPr>
        <w:tc>
          <w:tcPr>
            <w:tcW w:w="189" w:type="pct"/>
            <w:shd w:val="clear" w:color="auto" w:fill="DEEAF6" w:themeFill="accent1" w:themeFillTint="33"/>
            <w:vAlign w:val="center"/>
            <w:hideMark/>
          </w:tcPr>
          <w:p w14:paraId="3E3A2B89"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58A50CAC"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4EE3FD86"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1B81CBC2" w14:textId="77777777" w:rsidR="00137E61" w:rsidRPr="00797B60" w:rsidRDefault="00137E61"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5D728F4A" w14:textId="77777777" w:rsidR="00137E61" w:rsidRPr="00797B60" w:rsidRDefault="00137E61"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shd w:val="clear" w:color="auto" w:fill="DEEAF6" w:themeFill="accent1" w:themeFillTint="33"/>
            <w:vAlign w:val="center"/>
            <w:hideMark/>
          </w:tcPr>
          <w:p w14:paraId="0EF00478"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6A9330CA" w14:textId="77777777" w:rsidTr="00137E61">
        <w:trPr>
          <w:trHeight w:val="396"/>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6D87B058"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1.3</w:t>
            </w: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09851ED3"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eastAsia="Helvetica" w:hAnsi="Arial" w:cs="Arial"/>
                <w:color w:val="000000" w:themeColor="text1"/>
                <w:sz w:val="19"/>
                <w:szCs w:val="19"/>
              </w:rPr>
              <w:t>Súlad projektu s Regionálnou integrovanou územnou stratégiou</w:t>
            </w:r>
          </w:p>
        </w:tc>
        <w:tc>
          <w:tcPr>
            <w:tcW w:w="1457" w:type="pct"/>
            <w:vMerge w:val="restart"/>
            <w:tcBorders>
              <w:top w:val="single" w:sz="4" w:space="0" w:color="auto"/>
              <w:left w:val="single" w:sz="4" w:space="0" w:color="auto"/>
              <w:bottom w:val="single" w:sz="4" w:space="0" w:color="auto"/>
              <w:right w:val="single" w:sz="4" w:space="0" w:color="auto"/>
            </w:tcBorders>
            <w:vAlign w:val="center"/>
            <w:hideMark/>
          </w:tcPr>
          <w:p w14:paraId="52FC4C0F"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Posudzuje sa súlad s vypracovanou </w:t>
            </w:r>
            <w:r w:rsidRPr="00797B60">
              <w:rPr>
                <w:rFonts w:ascii="Arial" w:eastAsia="Helvetica" w:hAnsi="Arial" w:cs="Arial"/>
                <w:color w:val="000000" w:themeColor="text1"/>
                <w:sz w:val="19"/>
                <w:szCs w:val="19"/>
              </w:rPr>
              <w:t>Regionálnou integrovanou územnou stratégiou/Integrovanou územnou stratégiou UMR.</w:t>
            </w:r>
          </w:p>
        </w:tc>
        <w:tc>
          <w:tcPr>
            <w:tcW w:w="502" w:type="pct"/>
            <w:vMerge w:val="restart"/>
            <w:tcBorders>
              <w:top w:val="single" w:sz="4" w:space="0" w:color="auto"/>
              <w:left w:val="single" w:sz="4" w:space="0" w:color="auto"/>
              <w:bottom w:val="single" w:sz="4" w:space="0" w:color="auto"/>
              <w:right w:val="single" w:sz="4" w:space="0" w:color="auto"/>
            </w:tcBorders>
            <w:vAlign w:val="center"/>
            <w:hideMark/>
          </w:tcPr>
          <w:p w14:paraId="33FEB943"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494" w:type="pct"/>
            <w:tcBorders>
              <w:top w:val="single" w:sz="4" w:space="0" w:color="auto"/>
              <w:left w:val="single" w:sz="4" w:space="0" w:color="auto"/>
              <w:bottom w:val="single" w:sz="4" w:space="0" w:color="auto"/>
              <w:right w:val="single" w:sz="4" w:space="0" w:color="auto"/>
            </w:tcBorders>
            <w:vAlign w:val="center"/>
            <w:hideMark/>
          </w:tcPr>
          <w:p w14:paraId="4E1602B3"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áno</w:t>
            </w:r>
          </w:p>
        </w:tc>
        <w:tc>
          <w:tcPr>
            <w:tcW w:w="1509" w:type="pct"/>
            <w:tcBorders>
              <w:top w:val="single" w:sz="4" w:space="0" w:color="auto"/>
              <w:left w:val="single" w:sz="4" w:space="0" w:color="auto"/>
              <w:bottom w:val="single" w:sz="4" w:space="0" w:color="auto"/>
              <w:right w:val="single" w:sz="4" w:space="0" w:color="auto"/>
            </w:tcBorders>
            <w:vAlign w:val="center"/>
            <w:hideMark/>
          </w:tcPr>
          <w:p w14:paraId="3D72722E"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je v súlade s Regionálnou integrovanou územnou stratégiou/Integrovanou územnou stratégiou UMR.</w:t>
            </w:r>
          </w:p>
        </w:tc>
      </w:tr>
      <w:tr w:rsidR="007B6530" w:rsidRPr="00797B60" w14:paraId="1DC25184" w14:textId="77777777" w:rsidTr="00137E61">
        <w:trPr>
          <w:trHeight w:val="330"/>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2BC3ACAC"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0CC3FC8F"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55BCA4A8"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14:paraId="4105AF67"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hideMark/>
          </w:tcPr>
          <w:p w14:paraId="1226CB40"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nie</w:t>
            </w:r>
          </w:p>
        </w:tc>
        <w:tc>
          <w:tcPr>
            <w:tcW w:w="1509" w:type="pct"/>
            <w:tcBorders>
              <w:top w:val="single" w:sz="4" w:space="0" w:color="auto"/>
              <w:left w:val="single" w:sz="4" w:space="0" w:color="auto"/>
              <w:bottom w:val="single" w:sz="4" w:space="0" w:color="auto"/>
              <w:right w:val="single" w:sz="4" w:space="0" w:color="auto"/>
            </w:tcBorders>
            <w:vAlign w:val="center"/>
            <w:hideMark/>
          </w:tcPr>
          <w:p w14:paraId="75501F01"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nie je v súlade s Regionálnou integrovanou územnou stratégiou/Integrovanou územnou stratégiou UMR.</w:t>
            </w:r>
          </w:p>
        </w:tc>
      </w:tr>
    </w:tbl>
    <w:p w14:paraId="42BDFB03" w14:textId="77777777" w:rsidR="008121D8" w:rsidRPr="00797B60" w:rsidRDefault="008121D8"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 10.1 Aktivity projektu a očakávané merateľné ukazovatele, príloha Opis projektu.</w:t>
      </w:r>
    </w:p>
    <w:p w14:paraId="0D537590" w14:textId="71A9A0EF" w:rsidR="008121D8" w:rsidRPr="006122AD" w:rsidRDefault="008121D8" w:rsidP="001A6468">
      <w:pPr>
        <w:spacing w:before="120" w:after="120" w:line="288" w:lineRule="auto"/>
        <w:jc w:val="both"/>
        <w:rPr>
          <w:rFonts w:ascii="Arial" w:hAnsi="Arial" w:cs="Arial"/>
          <w:sz w:val="19"/>
          <w:szCs w:val="19"/>
        </w:rPr>
      </w:pPr>
      <w:r w:rsidRPr="006122AD">
        <w:rPr>
          <w:rFonts w:ascii="Arial" w:hAnsi="Arial" w:cs="Arial"/>
          <w:sz w:val="19"/>
          <w:szCs w:val="19"/>
        </w:rPr>
        <w:t xml:space="preserve">Hodnotiteľ </w:t>
      </w:r>
      <w:r w:rsidR="00CD5E6E" w:rsidRPr="006122AD">
        <w:rPr>
          <w:rFonts w:ascii="Arial" w:hAnsi="Arial" w:cs="Arial"/>
          <w:sz w:val="19"/>
          <w:szCs w:val="19"/>
        </w:rPr>
        <w:t>vyhodnotí</w:t>
      </w:r>
      <w:r w:rsidRPr="006122AD">
        <w:rPr>
          <w:rFonts w:ascii="Arial" w:hAnsi="Arial" w:cs="Arial"/>
          <w:sz w:val="19"/>
          <w:szCs w:val="19"/>
        </w:rPr>
        <w:t xml:space="preserve"> (áno/nie), či je správne a dostatočne deklarovaný súlad žiadosti o NFP s vypracovanou Regionálnou integrovanou územnou stratégiou/Integrovanou územnou stratégiou UMR. Hodnotiteľ </w:t>
      </w:r>
      <w:r w:rsidR="00CD5E6E" w:rsidRPr="006122AD">
        <w:rPr>
          <w:rFonts w:ascii="Arial" w:hAnsi="Arial" w:cs="Arial"/>
          <w:sz w:val="19"/>
          <w:szCs w:val="19"/>
        </w:rPr>
        <w:t>vyhodnotí</w:t>
      </w:r>
      <w:r w:rsidRPr="006122AD">
        <w:rPr>
          <w:rFonts w:ascii="Arial" w:hAnsi="Arial" w:cs="Arial"/>
          <w:sz w:val="19"/>
          <w:szCs w:val="19"/>
        </w:rPr>
        <w:t xml:space="preserve">, či </w:t>
      </w:r>
      <w:r w:rsidR="00E424FB" w:rsidRPr="006122AD">
        <w:rPr>
          <w:rFonts w:ascii="Arial" w:hAnsi="Arial" w:cs="Arial"/>
          <w:sz w:val="19"/>
          <w:szCs w:val="19"/>
        </w:rPr>
        <w:t>deklarovaný</w:t>
      </w:r>
      <w:r w:rsidRPr="006122AD">
        <w:rPr>
          <w:rFonts w:ascii="Arial" w:hAnsi="Arial" w:cs="Arial"/>
          <w:sz w:val="19"/>
          <w:szCs w:val="19"/>
        </w:rPr>
        <w:t xml:space="preserve"> príspevok vyplýva z realizácie konkrétnych aktivít projektu pričom </w:t>
      </w:r>
      <w:r w:rsidR="00CD5E6E" w:rsidRPr="006122AD">
        <w:rPr>
          <w:rFonts w:ascii="Arial" w:hAnsi="Arial" w:cs="Arial"/>
          <w:sz w:val="19"/>
          <w:szCs w:val="19"/>
        </w:rPr>
        <w:t>hodnotí</w:t>
      </w:r>
      <w:r w:rsidRPr="006122AD">
        <w:rPr>
          <w:rFonts w:ascii="Arial" w:hAnsi="Arial" w:cs="Arial"/>
          <w:sz w:val="19"/>
          <w:szCs w:val="19"/>
        </w:rPr>
        <w:t xml:space="preserve"> najmä tematický súlad príslušných strategických častí Regionálnej integrovanej územnej stratégie/Integrovanej územnej stratégie UMR s cieľmi a výsledkami hodnoteného projektu</w:t>
      </w:r>
      <w:r w:rsidR="003F67E8" w:rsidRPr="006122AD">
        <w:rPr>
          <w:rFonts w:ascii="Arial" w:hAnsi="Arial" w:cs="Arial"/>
          <w:sz w:val="19"/>
          <w:szCs w:val="19"/>
        </w:rPr>
        <w:t xml:space="preserve"> a nezameriava sa len na súlad projektu s indikatívnym zoznam projektových zámerov danej RIÚS/IÚS UMR</w:t>
      </w:r>
      <w:r w:rsidRPr="006122AD">
        <w:rPr>
          <w:rFonts w:ascii="Arial" w:hAnsi="Arial" w:cs="Arial"/>
          <w:sz w:val="19"/>
          <w:szCs w:val="19"/>
        </w:rPr>
        <w:t>.</w:t>
      </w:r>
      <w:r w:rsidR="00522C30" w:rsidRPr="006122AD">
        <w:rPr>
          <w:rFonts w:ascii="Arial" w:hAnsi="Arial" w:cs="Arial"/>
          <w:sz w:val="19"/>
          <w:szCs w:val="19"/>
        </w:rPr>
        <w:t xml:space="preserve"> V prípade, že projekt je v súlade s príslušnou regionálnou integrovanou stratégiou priradí odpoveď (áno), v opačnom prípade priradí odpoveď (nie).</w:t>
      </w:r>
    </w:p>
    <w:p w14:paraId="59903515" w14:textId="449F6999" w:rsidR="003B4B69" w:rsidRDefault="008121D8" w:rsidP="001A6468">
      <w:pPr>
        <w:tabs>
          <w:tab w:val="left" w:pos="1620"/>
        </w:tabs>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w:t>
      </w:r>
      <w:r w:rsidR="00225D57" w:rsidRPr="00797B60">
        <w:rPr>
          <w:rFonts w:ascii="Arial" w:hAnsi="Arial" w:cs="Arial"/>
          <w:color w:val="000000" w:themeColor="text1"/>
          <w:sz w:val="19"/>
          <w:szCs w:val="19"/>
        </w:rPr>
        <w:t xml:space="preserve"> aj</w:t>
      </w:r>
      <w:r w:rsidRPr="00797B60">
        <w:rPr>
          <w:rFonts w:ascii="Arial" w:hAnsi="Arial" w:cs="Arial"/>
          <w:color w:val="000000" w:themeColor="text1"/>
          <w:sz w:val="19"/>
          <w:szCs w:val="19"/>
        </w:rPr>
        <w:t xml:space="preserve"> negatívneho hodnotenia.</w:t>
      </w:r>
    </w:p>
    <w:p w14:paraId="401E60DA" w14:textId="77777777" w:rsidR="00CE00CA" w:rsidRDefault="00CE00CA" w:rsidP="001A6468">
      <w:pPr>
        <w:tabs>
          <w:tab w:val="left" w:pos="1620"/>
        </w:tabs>
        <w:spacing w:before="120" w:after="120" w:line="288" w:lineRule="auto"/>
        <w:jc w:val="both"/>
        <w:rPr>
          <w:rFonts w:ascii="Arial" w:hAnsi="Arial" w:cs="Arial"/>
          <w:color w:val="000000" w:themeColor="text1"/>
          <w:sz w:val="19"/>
          <w:szCs w:val="19"/>
        </w:rPr>
      </w:pPr>
    </w:p>
    <w:p w14:paraId="45BCC6E9" w14:textId="77777777" w:rsidR="00CE00CA" w:rsidRDefault="00CE00CA" w:rsidP="001A6468">
      <w:pPr>
        <w:tabs>
          <w:tab w:val="left" w:pos="1620"/>
        </w:tabs>
        <w:spacing w:before="120" w:after="120" w:line="288" w:lineRule="auto"/>
        <w:jc w:val="both"/>
        <w:rPr>
          <w:rFonts w:ascii="Arial" w:hAnsi="Arial" w:cs="Arial"/>
          <w:color w:val="000000" w:themeColor="text1"/>
          <w:sz w:val="19"/>
          <w:szCs w:val="19"/>
        </w:rPr>
      </w:pPr>
    </w:p>
    <w:p w14:paraId="7627B720" w14:textId="77777777" w:rsidR="00CE00CA" w:rsidRDefault="00CE00CA" w:rsidP="001A6468">
      <w:pPr>
        <w:tabs>
          <w:tab w:val="left" w:pos="1620"/>
        </w:tabs>
        <w:spacing w:before="120" w:after="120" w:line="288" w:lineRule="auto"/>
        <w:jc w:val="both"/>
        <w:rPr>
          <w:rFonts w:ascii="Arial" w:hAnsi="Arial" w:cs="Arial"/>
          <w:color w:val="000000" w:themeColor="text1"/>
          <w:sz w:val="19"/>
          <w:szCs w:val="19"/>
        </w:rPr>
      </w:pPr>
    </w:p>
    <w:p w14:paraId="6CA948B3" w14:textId="77777777" w:rsidR="00CE00CA" w:rsidRDefault="00CE00CA" w:rsidP="001A6468">
      <w:pPr>
        <w:tabs>
          <w:tab w:val="left" w:pos="1620"/>
        </w:tabs>
        <w:spacing w:before="120" w:after="120" w:line="288" w:lineRule="auto"/>
        <w:jc w:val="both"/>
        <w:rPr>
          <w:rFonts w:ascii="Arial" w:hAnsi="Arial" w:cs="Arial"/>
          <w:color w:val="000000" w:themeColor="text1"/>
          <w:sz w:val="19"/>
          <w:szCs w:val="19"/>
        </w:rPr>
      </w:pPr>
    </w:p>
    <w:p w14:paraId="3556E175" w14:textId="77777777" w:rsidR="00CE00CA" w:rsidRDefault="00CE00CA" w:rsidP="001A6468">
      <w:pPr>
        <w:tabs>
          <w:tab w:val="left" w:pos="1620"/>
        </w:tabs>
        <w:spacing w:before="120" w:after="120" w:line="288" w:lineRule="auto"/>
        <w:jc w:val="both"/>
        <w:rPr>
          <w:rFonts w:ascii="Arial" w:hAnsi="Arial" w:cs="Arial"/>
          <w:color w:val="000000" w:themeColor="text1"/>
          <w:sz w:val="19"/>
          <w:szCs w:val="19"/>
        </w:rPr>
      </w:pPr>
    </w:p>
    <w:p w14:paraId="611404AB" w14:textId="77777777" w:rsidR="00CE00CA" w:rsidRDefault="00CE00CA" w:rsidP="001A6468">
      <w:pPr>
        <w:tabs>
          <w:tab w:val="left" w:pos="1620"/>
        </w:tabs>
        <w:spacing w:before="120" w:after="120" w:line="288" w:lineRule="auto"/>
        <w:jc w:val="both"/>
        <w:rPr>
          <w:rFonts w:ascii="Arial" w:hAnsi="Arial" w:cs="Arial"/>
          <w:color w:val="000000" w:themeColor="text1"/>
          <w:sz w:val="19"/>
          <w:szCs w:val="19"/>
        </w:rPr>
      </w:pPr>
    </w:p>
    <w:p w14:paraId="5803F2AE" w14:textId="77777777" w:rsidR="00CE00CA" w:rsidRDefault="00CE00CA" w:rsidP="001A6468">
      <w:pPr>
        <w:tabs>
          <w:tab w:val="left" w:pos="1620"/>
        </w:tabs>
        <w:spacing w:before="120" w:after="120" w:line="288" w:lineRule="auto"/>
        <w:jc w:val="both"/>
        <w:rPr>
          <w:rFonts w:ascii="Arial" w:hAnsi="Arial" w:cs="Arial"/>
          <w:color w:val="000000" w:themeColor="text1"/>
          <w:sz w:val="19"/>
          <w:szCs w:val="19"/>
        </w:rPr>
      </w:pPr>
    </w:p>
    <w:p w14:paraId="2A81DFE5" w14:textId="77777777" w:rsidR="00CE00CA" w:rsidRDefault="00CE00CA" w:rsidP="001A6468">
      <w:pPr>
        <w:tabs>
          <w:tab w:val="left" w:pos="1620"/>
        </w:tabs>
        <w:spacing w:before="120" w:after="120" w:line="288" w:lineRule="auto"/>
        <w:jc w:val="both"/>
        <w:rPr>
          <w:rFonts w:ascii="Arial" w:hAnsi="Arial" w:cs="Arial"/>
          <w:color w:val="000000" w:themeColor="text1"/>
          <w:sz w:val="19"/>
          <w:szCs w:val="19"/>
        </w:rPr>
      </w:pPr>
    </w:p>
    <w:p w14:paraId="53771022" w14:textId="77777777" w:rsidR="00CE00CA" w:rsidRDefault="00CE00CA" w:rsidP="001A6468">
      <w:pPr>
        <w:tabs>
          <w:tab w:val="left" w:pos="1620"/>
        </w:tabs>
        <w:spacing w:before="120" w:after="120" w:line="288" w:lineRule="auto"/>
        <w:jc w:val="both"/>
        <w:rPr>
          <w:rFonts w:ascii="Arial" w:hAnsi="Arial" w:cs="Arial"/>
          <w:color w:val="000000" w:themeColor="text1"/>
          <w:sz w:val="19"/>
          <w:szCs w:val="19"/>
        </w:rPr>
      </w:pPr>
    </w:p>
    <w:p w14:paraId="19B2CE2F" w14:textId="77777777" w:rsidR="00CE00CA" w:rsidRDefault="00CE00CA" w:rsidP="001A6468">
      <w:pPr>
        <w:tabs>
          <w:tab w:val="left" w:pos="1620"/>
        </w:tabs>
        <w:spacing w:before="120" w:after="120" w:line="288" w:lineRule="auto"/>
        <w:jc w:val="both"/>
        <w:rPr>
          <w:rFonts w:ascii="Arial" w:hAnsi="Arial" w:cs="Arial"/>
          <w:color w:val="000000" w:themeColor="text1"/>
          <w:sz w:val="19"/>
          <w:szCs w:val="19"/>
        </w:rPr>
      </w:pPr>
    </w:p>
    <w:p w14:paraId="7B9C8EC7" w14:textId="77777777" w:rsidR="00CE00CA" w:rsidRPr="00797B60" w:rsidRDefault="00CE00CA" w:rsidP="001A6468">
      <w:pPr>
        <w:tabs>
          <w:tab w:val="left" w:pos="1620"/>
        </w:tabs>
        <w:spacing w:before="120" w:after="120" w:line="288" w:lineRule="auto"/>
        <w:jc w:val="both"/>
        <w:rPr>
          <w:rFonts w:ascii="Arial" w:hAnsi="Arial" w:cs="Arial"/>
          <w:color w:val="000000" w:themeColor="text1"/>
          <w:sz w:val="19"/>
          <w:szCs w:val="19"/>
        </w:rPr>
      </w:pPr>
    </w:p>
    <w:tbl>
      <w:tblPr>
        <w:tblStyle w:val="TableGrid6"/>
        <w:tblW w:w="4982" w:type="pct"/>
        <w:tblLayout w:type="fixed"/>
        <w:tblLook w:val="04A0" w:firstRow="1" w:lastRow="0" w:firstColumn="1" w:lastColumn="0" w:noHBand="0" w:noVBand="1"/>
      </w:tblPr>
      <w:tblGrid>
        <w:gridCol w:w="570"/>
        <w:gridCol w:w="2559"/>
        <w:gridCol w:w="4392"/>
        <w:gridCol w:w="1498"/>
        <w:gridCol w:w="1417"/>
        <w:gridCol w:w="4636"/>
      </w:tblGrid>
      <w:tr w:rsidR="00137E61" w:rsidRPr="00797B60" w14:paraId="17A30FA9" w14:textId="77777777" w:rsidTr="007B6530">
        <w:trPr>
          <w:trHeight w:val="397"/>
        </w:trPr>
        <w:tc>
          <w:tcPr>
            <w:tcW w:w="189" w:type="pct"/>
            <w:shd w:val="clear" w:color="auto" w:fill="DEEAF6" w:themeFill="accent1" w:themeFillTint="33"/>
            <w:vAlign w:val="center"/>
            <w:hideMark/>
          </w:tcPr>
          <w:p w14:paraId="6E106808"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0673F604"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29B1BBB7"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97" w:type="pct"/>
            <w:shd w:val="clear" w:color="auto" w:fill="DEEAF6" w:themeFill="accent1" w:themeFillTint="33"/>
            <w:vAlign w:val="center"/>
            <w:hideMark/>
          </w:tcPr>
          <w:p w14:paraId="227B212A" w14:textId="77777777" w:rsidR="00137E61" w:rsidRPr="00797B60" w:rsidRDefault="00137E61"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70" w:type="pct"/>
            <w:shd w:val="clear" w:color="auto" w:fill="DEEAF6" w:themeFill="accent1" w:themeFillTint="33"/>
            <w:vAlign w:val="center"/>
            <w:hideMark/>
          </w:tcPr>
          <w:p w14:paraId="68B41F3F" w14:textId="77777777" w:rsidR="00137E61" w:rsidRPr="00797B60" w:rsidRDefault="00137E61"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38" w:type="pct"/>
            <w:shd w:val="clear" w:color="auto" w:fill="DEEAF6" w:themeFill="accent1" w:themeFillTint="33"/>
            <w:vAlign w:val="center"/>
            <w:hideMark/>
          </w:tcPr>
          <w:p w14:paraId="611FAFAB"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6665F228" w14:textId="77777777" w:rsidTr="007B6530">
        <w:trPr>
          <w:trHeight w:val="330"/>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659C8662"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1.4</w:t>
            </w: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40DC3C16"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Súlad projektu s Plánom udržateľnej mobility</w:t>
            </w:r>
          </w:p>
        </w:tc>
        <w:tc>
          <w:tcPr>
            <w:tcW w:w="1457" w:type="pct"/>
            <w:vMerge w:val="restart"/>
            <w:tcBorders>
              <w:top w:val="single" w:sz="4" w:space="0" w:color="auto"/>
              <w:left w:val="single" w:sz="4" w:space="0" w:color="auto"/>
              <w:bottom w:val="single" w:sz="4" w:space="0" w:color="auto"/>
              <w:right w:val="single" w:sz="4" w:space="0" w:color="auto"/>
            </w:tcBorders>
            <w:vAlign w:val="center"/>
          </w:tcPr>
          <w:p w14:paraId="5BF9F3B4"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súlad s vypracovaným</w:t>
            </w:r>
            <w:r w:rsidRPr="00797B60">
              <w:rPr>
                <w:rFonts w:ascii="Arial" w:eastAsia="Helvetica" w:hAnsi="Arial" w:cs="Arial"/>
                <w:color w:val="000000" w:themeColor="text1"/>
                <w:sz w:val="19"/>
                <w:szCs w:val="19"/>
              </w:rPr>
              <w:t xml:space="preserve"> Plánom udržateľnej mobility </w:t>
            </w:r>
            <w:r w:rsidRPr="00797B60">
              <w:rPr>
                <w:rFonts w:ascii="Arial" w:hAnsi="Arial" w:cs="Arial"/>
                <w:color w:val="000000" w:themeColor="text1"/>
                <w:sz w:val="19"/>
                <w:szCs w:val="19"/>
              </w:rPr>
              <w:t xml:space="preserve">alebo iným záväzným strategickým dokumentom, ktorý obsahuje ucelenú sieť cyklodopravných trás (napr. generel cyklistickej dopravy, generel nemotorovej dopravy, </w:t>
            </w:r>
            <w:r w:rsidRPr="00797B60">
              <w:rPr>
                <w:rFonts w:ascii="Arial" w:eastAsia="Helvetica" w:hAnsi="Arial" w:cs="Arial"/>
                <w:color w:val="000000" w:themeColor="text1"/>
                <w:sz w:val="19"/>
                <w:szCs w:val="19"/>
              </w:rPr>
              <w:t>stratégia cyklodopravy samosprávneho kraja alebo mesta</w:t>
            </w:r>
            <w:r w:rsidRPr="00797B60">
              <w:rPr>
                <w:rFonts w:ascii="Arial" w:hAnsi="Arial" w:cs="Arial"/>
                <w:color w:val="000000" w:themeColor="text1"/>
                <w:sz w:val="19"/>
                <w:szCs w:val="19"/>
              </w:rPr>
              <w:t>).</w:t>
            </w:r>
          </w:p>
          <w:p w14:paraId="1F0726D2" w14:textId="77777777" w:rsidR="007B6530" w:rsidRPr="00797B60" w:rsidRDefault="007B6530" w:rsidP="00B36ABB">
            <w:pPr>
              <w:spacing w:line="288" w:lineRule="auto"/>
              <w:jc w:val="both"/>
              <w:rPr>
                <w:rFonts w:ascii="Arial" w:hAnsi="Arial" w:cs="Arial"/>
                <w:color w:val="000000" w:themeColor="text1"/>
                <w:sz w:val="19"/>
                <w:szCs w:val="19"/>
              </w:rPr>
            </w:pPr>
          </w:p>
          <w:p w14:paraId="70690560" w14:textId="77777777" w:rsidR="007B6530" w:rsidRPr="00797B60" w:rsidRDefault="007B6530" w:rsidP="00B36ABB">
            <w:pPr>
              <w:spacing w:line="288" w:lineRule="auto"/>
              <w:jc w:val="both"/>
              <w:rPr>
                <w:rFonts w:ascii="Arial" w:eastAsia="Helvetica" w:hAnsi="Arial" w:cs="Arial"/>
                <w:i/>
                <w:color w:val="000000" w:themeColor="text1"/>
                <w:sz w:val="19"/>
                <w:szCs w:val="19"/>
              </w:rPr>
            </w:pPr>
            <w:r w:rsidRPr="00797B60">
              <w:rPr>
                <w:rFonts w:ascii="Arial" w:eastAsia="Helvetica" w:hAnsi="Arial" w:cs="Arial"/>
                <w:i/>
                <w:color w:val="000000" w:themeColor="text1"/>
                <w:sz w:val="19"/>
                <w:szCs w:val="19"/>
              </w:rPr>
              <w:t>Pozn.:</w:t>
            </w:r>
          </w:p>
          <w:p w14:paraId="080031D5" w14:textId="77777777" w:rsidR="007B6530" w:rsidRPr="00797B60" w:rsidRDefault="007B6530" w:rsidP="00B36ABB">
            <w:pPr>
              <w:spacing w:line="288" w:lineRule="auto"/>
              <w:jc w:val="both"/>
              <w:rPr>
                <w:rFonts w:ascii="Arial" w:eastAsia="Times New Roman" w:hAnsi="Arial" w:cs="Arial"/>
                <w:color w:val="000000" w:themeColor="text1"/>
                <w:sz w:val="19"/>
                <w:szCs w:val="19"/>
                <w:lang w:bidi="en-US"/>
              </w:rPr>
            </w:pPr>
            <w:r w:rsidRPr="00797B60">
              <w:rPr>
                <w:rFonts w:ascii="Arial" w:eastAsia="Helvetica" w:hAnsi="Arial" w:cs="Arial"/>
                <w:i/>
                <w:color w:val="000000" w:themeColor="text1"/>
                <w:sz w:val="19"/>
                <w:szCs w:val="19"/>
              </w:rPr>
              <w:t xml:space="preserve">Relevantné len pre aktivity </w:t>
            </w:r>
            <w:r w:rsidRPr="00797B60">
              <w:rPr>
                <w:rFonts w:ascii="Arial" w:eastAsia="Helvetica" w:hAnsi="Arial" w:cs="Arial"/>
                <w:i/>
                <w:color w:val="000000" w:themeColor="text1"/>
                <w:sz w:val="19"/>
                <w:szCs w:val="19"/>
                <w:lang w:bidi="en-US"/>
              </w:rPr>
              <w:t>rekonštrukcie, modernizácie a výstavby infraštruktúry pre nemotorovú dopravu.</w:t>
            </w:r>
          </w:p>
        </w:tc>
        <w:tc>
          <w:tcPr>
            <w:tcW w:w="497" w:type="pct"/>
            <w:vMerge w:val="restart"/>
            <w:tcBorders>
              <w:top w:val="single" w:sz="4" w:space="0" w:color="auto"/>
              <w:left w:val="single" w:sz="4" w:space="0" w:color="auto"/>
              <w:bottom w:val="single" w:sz="4" w:space="0" w:color="auto"/>
              <w:right w:val="single" w:sz="4" w:space="0" w:color="auto"/>
            </w:tcBorders>
            <w:vAlign w:val="center"/>
            <w:hideMark/>
          </w:tcPr>
          <w:p w14:paraId="0A8478E5"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470" w:type="pct"/>
            <w:tcBorders>
              <w:top w:val="single" w:sz="4" w:space="0" w:color="auto"/>
              <w:left w:val="single" w:sz="4" w:space="0" w:color="auto"/>
              <w:bottom w:val="single" w:sz="4" w:space="0" w:color="auto"/>
              <w:right w:val="single" w:sz="4" w:space="0" w:color="auto"/>
            </w:tcBorders>
            <w:vAlign w:val="center"/>
            <w:hideMark/>
          </w:tcPr>
          <w:p w14:paraId="171EABBB"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áno</w:t>
            </w:r>
          </w:p>
        </w:tc>
        <w:tc>
          <w:tcPr>
            <w:tcW w:w="1538" w:type="pct"/>
            <w:tcBorders>
              <w:top w:val="single" w:sz="4" w:space="0" w:color="auto"/>
              <w:left w:val="single" w:sz="4" w:space="0" w:color="auto"/>
              <w:bottom w:val="single" w:sz="4" w:space="0" w:color="auto"/>
              <w:right w:val="single" w:sz="4" w:space="0" w:color="auto"/>
            </w:tcBorders>
            <w:vAlign w:val="center"/>
            <w:hideMark/>
          </w:tcPr>
          <w:p w14:paraId="0EAEE3CD"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je v súlade s </w:t>
            </w:r>
            <w:r w:rsidRPr="00797B60">
              <w:rPr>
                <w:rFonts w:ascii="Arial" w:hAnsi="Arial" w:cs="Arial"/>
                <w:color w:val="000000" w:themeColor="text1"/>
                <w:sz w:val="19"/>
                <w:szCs w:val="19"/>
              </w:rPr>
              <w:t>Plánom udržateľnej mobility alebo iným záväzným strategickým dokumentom, ktorý obsahuje ucelenú sieť cyklodopravných trás (napr. generel cyklistickej dopravy, generel nemotorovej dopravy).</w:t>
            </w:r>
          </w:p>
        </w:tc>
      </w:tr>
      <w:tr w:rsidR="007B6530" w:rsidRPr="00797B60" w14:paraId="0CD5A1D4" w14:textId="77777777" w:rsidTr="007B6530">
        <w:trPr>
          <w:trHeight w:val="765"/>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7007DBB2"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78841C78"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7F451B81" w14:textId="77777777" w:rsidR="007B6530" w:rsidRPr="00797B60" w:rsidRDefault="007B6530" w:rsidP="00E424FB">
            <w:pPr>
              <w:spacing w:line="288" w:lineRule="auto"/>
              <w:rPr>
                <w:rFonts w:ascii="Arial" w:eastAsia="Times New Roman" w:hAnsi="Arial" w:cs="Arial"/>
                <w:color w:val="000000" w:themeColor="text1"/>
                <w:sz w:val="19"/>
                <w:szCs w:val="19"/>
                <w:lang w:bidi="en-US"/>
              </w:rPr>
            </w:pPr>
          </w:p>
        </w:tc>
        <w:tc>
          <w:tcPr>
            <w:tcW w:w="497" w:type="pct"/>
            <w:vMerge/>
            <w:tcBorders>
              <w:top w:val="single" w:sz="4" w:space="0" w:color="auto"/>
              <w:left w:val="single" w:sz="4" w:space="0" w:color="auto"/>
              <w:bottom w:val="single" w:sz="4" w:space="0" w:color="auto"/>
              <w:right w:val="single" w:sz="4" w:space="0" w:color="auto"/>
            </w:tcBorders>
            <w:vAlign w:val="center"/>
            <w:hideMark/>
          </w:tcPr>
          <w:p w14:paraId="193D2411"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70" w:type="pct"/>
            <w:tcBorders>
              <w:top w:val="single" w:sz="4" w:space="0" w:color="auto"/>
              <w:left w:val="single" w:sz="4" w:space="0" w:color="auto"/>
              <w:bottom w:val="single" w:sz="4" w:space="0" w:color="auto"/>
              <w:right w:val="single" w:sz="4" w:space="0" w:color="auto"/>
            </w:tcBorders>
            <w:vAlign w:val="center"/>
            <w:hideMark/>
          </w:tcPr>
          <w:p w14:paraId="599D71EC"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nie</w:t>
            </w:r>
          </w:p>
        </w:tc>
        <w:tc>
          <w:tcPr>
            <w:tcW w:w="1538" w:type="pct"/>
            <w:tcBorders>
              <w:top w:val="single" w:sz="4" w:space="0" w:color="auto"/>
              <w:left w:val="single" w:sz="4" w:space="0" w:color="auto"/>
              <w:bottom w:val="single" w:sz="4" w:space="0" w:color="auto"/>
              <w:right w:val="single" w:sz="4" w:space="0" w:color="auto"/>
            </w:tcBorders>
            <w:vAlign w:val="center"/>
            <w:hideMark/>
          </w:tcPr>
          <w:p w14:paraId="08284B19"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1A6468">
              <w:rPr>
                <w:rFonts w:ascii="Arial" w:hAnsi="Arial" w:cs="Arial"/>
                <w:color w:val="000000" w:themeColor="text1"/>
                <w:sz w:val="19"/>
                <w:szCs w:val="19"/>
              </w:rPr>
              <w:t>Projekt nie je v súlade s </w:t>
            </w:r>
            <w:r w:rsidRPr="00797B60">
              <w:rPr>
                <w:rFonts w:ascii="Arial" w:hAnsi="Arial" w:cs="Arial"/>
                <w:color w:val="000000" w:themeColor="text1"/>
                <w:sz w:val="19"/>
                <w:szCs w:val="19"/>
              </w:rPr>
              <w:t>Plánom udržateľnej mobility alebo iným záväzným strategickým dokumentom, ktorý obsahuje ucelenú sieť cyklodopravných trás (napr. generel cyklistickej dopravy, generel nemotorovej dopravy).</w:t>
            </w:r>
          </w:p>
        </w:tc>
      </w:tr>
      <w:tr w:rsidR="007B6530" w:rsidRPr="00797B60" w14:paraId="7ED42CDA" w14:textId="77777777" w:rsidTr="007B6530">
        <w:trPr>
          <w:trHeight w:val="600"/>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7AADE7C7"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7CA1AC1C"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6154A0E3" w14:textId="77777777" w:rsidR="007B6530" w:rsidRPr="00797B60" w:rsidRDefault="007B6530" w:rsidP="00E424FB">
            <w:pPr>
              <w:spacing w:line="288" w:lineRule="auto"/>
              <w:rPr>
                <w:rFonts w:ascii="Arial" w:eastAsia="Times New Roman" w:hAnsi="Arial" w:cs="Arial"/>
                <w:color w:val="000000" w:themeColor="text1"/>
                <w:sz w:val="19"/>
                <w:szCs w:val="19"/>
                <w:lang w:bidi="en-US"/>
              </w:rPr>
            </w:pPr>
          </w:p>
        </w:tc>
        <w:tc>
          <w:tcPr>
            <w:tcW w:w="497" w:type="pct"/>
            <w:vMerge/>
            <w:tcBorders>
              <w:top w:val="single" w:sz="4" w:space="0" w:color="auto"/>
              <w:left w:val="single" w:sz="4" w:space="0" w:color="auto"/>
              <w:bottom w:val="single" w:sz="4" w:space="0" w:color="auto"/>
              <w:right w:val="single" w:sz="4" w:space="0" w:color="auto"/>
            </w:tcBorders>
            <w:vAlign w:val="center"/>
            <w:hideMark/>
          </w:tcPr>
          <w:p w14:paraId="06AD01E7"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70" w:type="pct"/>
            <w:tcBorders>
              <w:top w:val="single" w:sz="4" w:space="0" w:color="auto"/>
              <w:left w:val="single" w:sz="4" w:space="0" w:color="auto"/>
              <w:bottom w:val="single" w:sz="4" w:space="0" w:color="auto"/>
              <w:right w:val="single" w:sz="4" w:space="0" w:color="auto"/>
            </w:tcBorders>
            <w:vAlign w:val="center"/>
            <w:hideMark/>
          </w:tcPr>
          <w:p w14:paraId="362EC1CD"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N/A</w:t>
            </w:r>
          </w:p>
        </w:tc>
        <w:tc>
          <w:tcPr>
            <w:tcW w:w="1538" w:type="pct"/>
            <w:tcBorders>
              <w:top w:val="single" w:sz="4" w:space="0" w:color="auto"/>
              <w:left w:val="single" w:sz="4" w:space="0" w:color="auto"/>
              <w:bottom w:val="single" w:sz="4" w:space="0" w:color="auto"/>
              <w:right w:val="single" w:sz="4" w:space="0" w:color="auto"/>
            </w:tcBorders>
            <w:vAlign w:val="center"/>
          </w:tcPr>
          <w:p w14:paraId="3ACDA8DE"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Nie je relevantné pre daný typ projektu</w:t>
            </w:r>
          </w:p>
        </w:tc>
      </w:tr>
    </w:tbl>
    <w:p w14:paraId="2CC9B017" w14:textId="65B04F5B" w:rsidR="008121D8" w:rsidRPr="00797B60" w:rsidRDefault="008121D8" w:rsidP="001A6468">
      <w:pPr>
        <w:tabs>
          <w:tab w:val="left" w:pos="1620"/>
        </w:tabs>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 10.1 Aktivity projektu a </w:t>
      </w:r>
      <w:r w:rsidR="00E424FB" w:rsidRPr="00797B60">
        <w:rPr>
          <w:rFonts w:ascii="Arial" w:hAnsi="Arial" w:cs="Arial"/>
          <w:color w:val="000000" w:themeColor="text1"/>
          <w:sz w:val="19"/>
          <w:szCs w:val="19"/>
        </w:rPr>
        <w:t>očakávané</w:t>
      </w:r>
      <w:r w:rsidRPr="00797B60">
        <w:rPr>
          <w:rFonts w:ascii="Arial" w:hAnsi="Arial" w:cs="Arial"/>
          <w:color w:val="000000" w:themeColor="text1"/>
          <w:sz w:val="19"/>
          <w:szCs w:val="19"/>
        </w:rPr>
        <w:t xml:space="preserve"> merateľné ukazovatele, príloha Opis projektu.</w:t>
      </w:r>
    </w:p>
    <w:p w14:paraId="507536CD" w14:textId="71034B36" w:rsidR="00522C30" w:rsidRDefault="008121D8" w:rsidP="001A6468">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522C30">
        <w:rPr>
          <w:rFonts w:ascii="Arial" w:hAnsi="Arial" w:cs="Arial"/>
          <w:color w:val="000000" w:themeColor="text1"/>
          <w:sz w:val="19"/>
          <w:szCs w:val="19"/>
        </w:rPr>
        <w:t>posúdi</w:t>
      </w:r>
      <w:r w:rsidR="006122AD">
        <w:rPr>
          <w:rFonts w:ascii="Arial" w:hAnsi="Arial" w:cs="Arial"/>
          <w:color w:val="000000" w:themeColor="text1"/>
          <w:sz w:val="19"/>
          <w:szCs w:val="19"/>
        </w:rPr>
        <w:t xml:space="preserve">, </w:t>
      </w:r>
      <w:r w:rsidRPr="00797B60">
        <w:rPr>
          <w:rFonts w:ascii="Arial" w:hAnsi="Arial" w:cs="Arial"/>
          <w:color w:val="000000" w:themeColor="text1"/>
          <w:sz w:val="19"/>
          <w:szCs w:val="19"/>
        </w:rPr>
        <w:t xml:space="preserve">či je správne a dostatočne deklarovaný súlad </w:t>
      </w:r>
      <w:r w:rsidR="00522C30">
        <w:rPr>
          <w:rFonts w:ascii="Arial" w:hAnsi="Arial" w:cs="Arial"/>
          <w:color w:val="000000" w:themeColor="text1"/>
          <w:sz w:val="19"/>
          <w:szCs w:val="19"/>
        </w:rPr>
        <w:t>Žo</w:t>
      </w:r>
      <w:r w:rsidRPr="00797B60">
        <w:rPr>
          <w:rFonts w:ascii="Arial" w:hAnsi="Arial" w:cs="Arial"/>
          <w:color w:val="000000" w:themeColor="text1"/>
          <w:sz w:val="19"/>
          <w:szCs w:val="19"/>
        </w:rPr>
        <w:t>NFP s vypracovaným Plánom udržateľnej mobility</w:t>
      </w:r>
      <w:r w:rsidR="00D04EE9" w:rsidRPr="00797B60">
        <w:rPr>
          <w:rFonts w:ascii="Arial" w:hAnsi="Arial" w:cs="Arial"/>
          <w:color w:val="000000" w:themeColor="text1"/>
          <w:sz w:val="19"/>
          <w:szCs w:val="19"/>
        </w:rPr>
        <w:t xml:space="preserve"> alebo iným záväzným strategickým dokumentom, ktorý obsahuje ucelenú sieť cyklodopravných trás (generel cyklistickej dopravy, generel nemotorovej dopravy, stratégia cyklodopravy samosprávneho kraja alebo mesta</w:t>
      </w:r>
      <w:r w:rsidR="00CA42B7" w:rsidRPr="00797B60">
        <w:rPr>
          <w:rFonts w:ascii="Arial" w:hAnsi="Arial" w:cs="Arial"/>
          <w:color w:val="000000" w:themeColor="text1"/>
          <w:sz w:val="19"/>
          <w:szCs w:val="19"/>
        </w:rPr>
        <w:t xml:space="preserve"> a pod.</w:t>
      </w:r>
      <w:r w:rsidR="00D04EE9" w:rsidRPr="00797B60">
        <w:rPr>
          <w:rFonts w:ascii="Arial" w:hAnsi="Arial" w:cs="Arial"/>
          <w:color w:val="000000" w:themeColor="text1"/>
          <w:sz w:val="19"/>
          <w:szCs w:val="19"/>
        </w:rPr>
        <w:t>).</w:t>
      </w:r>
      <w:r w:rsidRPr="00797B60">
        <w:rPr>
          <w:rFonts w:ascii="Arial" w:hAnsi="Arial" w:cs="Arial"/>
          <w:color w:val="000000" w:themeColor="text1"/>
          <w:sz w:val="19"/>
          <w:szCs w:val="19"/>
        </w:rPr>
        <w:t xml:space="preserve"> Hodnotiteľ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či deklarovaný́ príspevok vyplýva z realizácie konkrétnych aktivít projektu.</w:t>
      </w:r>
      <w:r w:rsidR="001C454F" w:rsidRPr="00797B60">
        <w:rPr>
          <w:rFonts w:ascii="Arial" w:hAnsi="Arial" w:cs="Arial"/>
          <w:color w:val="000000" w:themeColor="text1"/>
          <w:sz w:val="19"/>
          <w:szCs w:val="19"/>
        </w:rPr>
        <w:t xml:space="preserve"> </w:t>
      </w:r>
      <w:r w:rsidR="00522C30" w:rsidRPr="00702D20">
        <w:rPr>
          <w:rFonts w:ascii="Arial" w:hAnsi="Arial" w:cs="Arial"/>
          <w:color w:val="000000" w:themeColor="text1"/>
          <w:sz w:val="19"/>
          <w:szCs w:val="19"/>
        </w:rPr>
        <w:t>V prípade, že ŽoNFP</w:t>
      </w:r>
      <w:r w:rsidR="00522C30" w:rsidRPr="00702D20">
        <w:rPr>
          <w:rFonts w:ascii="Arial" w:eastAsia="Helvetica" w:hAnsi="Arial" w:cs="Arial"/>
          <w:color w:val="000000" w:themeColor="text1"/>
          <w:sz w:val="19"/>
          <w:szCs w:val="19"/>
        </w:rPr>
        <w:t xml:space="preserve"> je v súlade s Plánom udržateľnej mobility </w:t>
      </w:r>
      <w:r w:rsidR="009427E5" w:rsidRPr="00797B60">
        <w:rPr>
          <w:rFonts w:ascii="Arial" w:hAnsi="Arial" w:cs="Arial"/>
          <w:color w:val="000000" w:themeColor="text1"/>
          <w:sz w:val="19"/>
          <w:szCs w:val="19"/>
        </w:rPr>
        <w:t>alebo iným záväzným strategickým dokumentom</w:t>
      </w:r>
      <w:r w:rsidR="009427E5" w:rsidRPr="00702D20">
        <w:rPr>
          <w:rFonts w:ascii="Arial" w:eastAsia="Helvetica" w:hAnsi="Arial" w:cs="Arial"/>
          <w:color w:val="000000" w:themeColor="text1"/>
          <w:sz w:val="19"/>
          <w:szCs w:val="19"/>
        </w:rPr>
        <w:t xml:space="preserve"> </w:t>
      </w:r>
      <w:r w:rsidR="00522C30" w:rsidRPr="00702D20">
        <w:rPr>
          <w:rFonts w:ascii="Arial" w:eastAsia="Helvetica" w:hAnsi="Arial" w:cs="Arial"/>
          <w:color w:val="000000" w:themeColor="text1"/>
          <w:sz w:val="19"/>
          <w:szCs w:val="19"/>
        </w:rPr>
        <w:t>hodnotiteľ priradí odpoveď (áno), v opačnom prípade priradí odpoveď (nie)</w:t>
      </w:r>
      <w:r w:rsidR="0020213F">
        <w:rPr>
          <w:rFonts w:ascii="Arial" w:eastAsia="Helvetica" w:hAnsi="Arial" w:cs="Arial"/>
          <w:color w:val="000000" w:themeColor="text1"/>
          <w:sz w:val="19"/>
          <w:szCs w:val="19"/>
        </w:rPr>
        <w:t xml:space="preserve">, resp. </w:t>
      </w:r>
      <w:r w:rsidR="003A5544">
        <w:rPr>
          <w:rFonts w:ascii="Arial" w:eastAsia="Helvetica" w:hAnsi="Arial" w:cs="Arial"/>
          <w:color w:val="000000" w:themeColor="text1"/>
          <w:sz w:val="19"/>
          <w:szCs w:val="19"/>
        </w:rPr>
        <w:t xml:space="preserve">v prípade aktivít zameraných na propagáciu a zvyšovanie atraktivity cyklistickej dopravy vo verejnosti zvolí odpoveď </w:t>
      </w:r>
      <w:r w:rsidR="0020213F">
        <w:rPr>
          <w:rFonts w:ascii="Arial" w:eastAsia="Helvetica" w:hAnsi="Arial" w:cs="Arial"/>
          <w:color w:val="000000" w:themeColor="text1"/>
          <w:sz w:val="19"/>
          <w:szCs w:val="19"/>
        </w:rPr>
        <w:t>(N/A)</w:t>
      </w:r>
      <w:r w:rsidR="00522C30" w:rsidRPr="00702D20">
        <w:rPr>
          <w:rFonts w:ascii="Arial" w:eastAsia="Helvetica" w:hAnsi="Arial" w:cs="Arial"/>
          <w:color w:val="000000" w:themeColor="text1"/>
          <w:sz w:val="19"/>
          <w:szCs w:val="19"/>
        </w:rPr>
        <w:t>.</w:t>
      </w:r>
    </w:p>
    <w:p w14:paraId="6ED1F200" w14:textId="457F97EB" w:rsidR="00137E61" w:rsidRDefault="008121D8" w:rsidP="001A6468">
      <w:pPr>
        <w:tabs>
          <w:tab w:val="left" w:pos="1620"/>
        </w:tabs>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vylučovacieho kritéria</w:t>
      </w:r>
      <w:r w:rsidR="003A5544">
        <w:rPr>
          <w:rFonts w:ascii="Arial" w:hAnsi="Arial" w:cs="Arial"/>
          <w:color w:val="000000" w:themeColor="text1"/>
          <w:sz w:val="19"/>
          <w:szCs w:val="19"/>
        </w:rPr>
        <w:t>.</w:t>
      </w:r>
      <w:r w:rsidRPr="00797B60">
        <w:rPr>
          <w:rFonts w:ascii="Arial" w:hAnsi="Arial" w:cs="Arial"/>
          <w:color w:val="000000" w:themeColor="text1"/>
          <w:sz w:val="19"/>
          <w:szCs w:val="19"/>
        </w:rPr>
        <w:t xml:space="preserve"> </w:t>
      </w:r>
    </w:p>
    <w:p w14:paraId="68766F13" w14:textId="77777777" w:rsidR="00CE00CA" w:rsidRDefault="00CE00CA" w:rsidP="001A6468">
      <w:pPr>
        <w:tabs>
          <w:tab w:val="left" w:pos="1620"/>
        </w:tabs>
        <w:spacing w:before="120" w:after="120" w:line="288" w:lineRule="auto"/>
        <w:jc w:val="both"/>
        <w:rPr>
          <w:rFonts w:ascii="Arial" w:hAnsi="Arial" w:cs="Arial"/>
          <w:color w:val="000000" w:themeColor="text1"/>
          <w:sz w:val="19"/>
          <w:szCs w:val="19"/>
        </w:rPr>
      </w:pPr>
    </w:p>
    <w:p w14:paraId="22900A9D" w14:textId="77777777" w:rsidR="00CE00CA" w:rsidRDefault="00CE00CA" w:rsidP="001A6468">
      <w:pPr>
        <w:tabs>
          <w:tab w:val="left" w:pos="1620"/>
        </w:tabs>
        <w:spacing w:before="120" w:after="120" w:line="288" w:lineRule="auto"/>
        <w:jc w:val="both"/>
        <w:rPr>
          <w:rFonts w:ascii="Arial" w:hAnsi="Arial" w:cs="Arial"/>
          <w:color w:val="000000" w:themeColor="text1"/>
          <w:sz w:val="19"/>
          <w:szCs w:val="19"/>
        </w:rPr>
      </w:pPr>
    </w:p>
    <w:p w14:paraId="0AF3F34B" w14:textId="77777777" w:rsidR="00CE00CA" w:rsidRDefault="00CE00CA" w:rsidP="001A6468">
      <w:pPr>
        <w:tabs>
          <w:tab w:val="left" w:pos="1620"/>
        </w:tabs>
        <w:spacing w:before="120" w:after="120" w:line="288" w:lineRule="auto"/>
        <w:jc w:val="both"/>
        <w:rPr>
          <w:rFonts w:ascii="Arial" w:hAnsi="Arial" w:cs="Arial"/>
          <w:color w:val="000000" w:themeColor="text1"/>
          <w:sz w:val="19"/>
          <w:szCs w:val="19"/>
        </w:rPr>
      </w:pPr>
    </w:p>
    <w:p w14:paraId="4BC937F2" w14:textId="77777777" w:rsidR="00CE00CA" w:rsidRDefault="00CE00CA" w:rsidP="001A6468">
      <w:pPr>
        <w:tabs>
          <w:tab w:val="left" w:pos="1620"/>
        </w:tabs>
        <w:spacing w:before="120" w:after="120" w:line="288" w:lineRule="auto"/>
        <w:jc w:val="both"/>
        <w:rPr>
          <w:rFonts w:ascii="Arial" w:hAnsi="Arial" w:cs="Arial"/>
          <w:color w:val="000000" w:themeColor="text1"/>
          <w:sz w:val="19"/>
          <w:szCs w:val="19"/>
        </w:rPr>
      </w:pPr>
    </w:p>
    <w:p w14:paraId="0174257F" w14:textId="77777777" w:rsidR="00CE00CA" w:rsidRDefault="00CE00CA" w:rsidP="001A6468">
      <w:pPr>
        <w:tabs>
          <w:tab w:val="left" w:pos="1620"/>
        </w:tabs>
        <w:spacing w:before="120" w:after="120" w:line="288" w:lineRule="auto"/>
        <w:jc w:val="both"/>
        <w:rPr>
          <w:rFonts w:ascii="Arial" w:hAnsi="Arial" w:cs="Arial"/>
          <w:color w:val="000000" w:themeColor="text1"/>
          <w:sz w:val="19"/>
          <w:szCs w:val="19"/>
        </w:rPr>
      </w:pPr>
    </w:p>
    <w:p w14:paraId="5FCF1FCC" w14:textId="77777777" w:rsidR="00CE00CA" w:rsidRPr="00797B60" w:rsidRDefault="00CE00CA" w:rsidP="001A6468">
      <w:pPr>
        <w:tabs>
          <w:tab w:val="left" w:pos="1620"/>
        </w:tabs>
        <w:spacing w:before="120" w:after="120" w:line="288" w:lineRule="auto"/>
        <w:jc w:val="both"/>
        <w:rPr>
          <w:rFonts w:ascii="Arial" w:hAnsi="Arial" w:cs="Arial"/>
          <w:color w:val="000000" w:themeColor="text1"/>
          <w:sz w:val="19"/>
          <w:szCs w:val="19"/>
        </w:rPr>
      </w:pPr>
    </w:p>
    <w:tbl>
      <w:tblPr>
        <w:tblStyle w:val="TableGrid6"/>
        <w:tblW w:w="4982" w:type="pct"/>
        <w:tblLayout w:type="fixed"/>
        <w:tblLook w:val="04A0" w:firstRow="1" w:lastRow="0" w:firstColumn="1" w:lastColumn="0" w:noHBand="0" w:noVBand="1"/>
      </w:tblPr>
      <w:tblGrid>
        <w:gridCol w:w="570"/>
        <w:gridCol w:w="2559"/>
        <w:gridCol w:w="4392"/>
        <w:gridCol w:w="1513"/>
        <w:gridCol w:w="1489"/>
        <w:gridCol w:w="4549"/>
      </w:tblGrid>
      <w:tr w:rsidR="00137E61" w:rsidRPr="00797B60" w14:paraId="61878744" w14:textId="77777777" w:rsidTr="00F90F7D">
        <w:trPr>
          <w:trHeight w:val="397"/>
        </w:trPr>
        <w:tc>
          <w:tcPr>
            <w:tcW w:w="189" w:type="pct"/>
            <w:shd w:val="clear" w:color="auto" w:fill="DEEAF6" w:themeFill="accent1" w:themeFillTint="33"/>
            <w:vAlign w:val="center"/>
            <w:hideMark/>
          </w:tcPr>
          <w:p w14:paraId="073DE9FB"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6D45FEF3"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31529608"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48527E28" w14:textId="77777777" w:rsidR="00137E61" w:rsidRPr="00797B60" w:rsidRDefault="00137E61"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1FBEA8CA" w14:textId="77777777" w:rsidR="00137E61" w:rsidRPr="00797B60" w:rsidRDefault="00137E61"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shd w:val="clear" w:color="auto" w:fill="DEEAF6" w:themeFill="accent1" w:themeFillTint="33"/>
            <w:vAlign w:val="center"/>
            <w:hideMark/>
          </w:tcPr>
          <w:p w14:paraId="705E0234"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27D17547" w14:textId="77777777" w:rsidTr="00137E61">
        <w:trPr>
          <w:trHeight w:val="319"/>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275D17A4"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1.5</w:t>
            </w: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3960C38C"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Príspevok projektu k zvýšeniu podielu cyklistickej dopravy na celkovej deľbe prepravnej práce</w:t>
            </w:r>
          </w:p>
        </w:tc>
        <w:tc>
          <w:tcPr>
            <w:tcW w:w="1457" w:type="pct"/>
            <w:vMerge w:val="restart"/>
            <w:tcBorders>
              <w:top w:val="single" w:sz="4" w:space="0" w:color="auto"/>
              <w:left w:val="single" w:sz="4" w:space="0" w:color="auto"/>
              <w:bottom w:val="single" w:sz="4" w:space="0" w:color="auto"/>
              <w:right w:val="single" w:sz="4" w:space="0" w:color="auto"/>
            </w:tcBorders>
            <w:vAlign w:val="center"/>
          </w:tcPr>
          <w:p w14:paraId="6F756082" w14:textId="7CEE3C65"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Projekt vytvára prepojenia zlepšujúce dostupnosť centier osídlenia </w:t>
            </w:r>
            <w:r w:rsidRPr="00797B60">
              <w:rPr>
                <w:rFonts w:ascii="Arial" w:eastAsia="Helvetica" w:hAnsi="Arial" w:cs="Arial"/>
                <w:color w:val="000000" w:themeColor="text1"/>
                <w:sz w:val="19"/>
                <w:szCs w:val="19"/>
              </w:rPr>
              <w:t xml:space="preserve">1. – 5. úrovne v zmysle KURS 2001 v znení KURS 2011 </w:t>
            </w:r>
            <w:r w:rsidRPr="00797B60">
              <w:rPr>
                <w:rFonts w:ascii="Arial" w:hAnsi="Arial" w:cs="Arial"/>
                <w:color w:val="000000" w:themeColor="text1"/>
                <w:sz w:val="19"/>
                <w:szCs w:val="19"/>
              </w:rPr>
              <w:t xml:space="preserve">s priemyselnými zónami a centrami hospodárskeho významu (uzly, ktoré generujú min. 300 pracovných miest) </w:t>
            </w:r>
            <w:r w:rsidRPr="00797B60">
              <w:rPr>
                <w:rFonts w:ascii="Arial" w:eastAsia="Helvetica" w:hAnsi="Arial" w:cs="Arial"/>
                <w:color w:val="000000" w:themeColor="text1"/>
                <w:sz w:val="19"/>
                <w:szCs w:val="19"/>
              </w:rPr>
              <w:t>a/alebo dostupnosti k občianskej infraštruktúre na území sídiel</w:t>
            </w:r>
            <w:r w:rsidRPr="00797B60">
              <w:rPr>
                <w:rFonts w:ascii="Arial" w:hAnsi="Arial" w:cs="Arial"/>
                <w:color w:val="000000" w:themeColor="text1"/>
                <w:sz w:val="19"/>
                <w:szCs w:val="19"/>
              </w:rPr>
              <w:t xml:space="preserve"> s cieľom zvýšenia podielu cyklistickej dopravy na celkovej deľbe prepravnej práce.</w:t>
            </w:r>
          </w:p>
        </w:tc>
        <w:tc>
          <w:tcPr>
            <w:tcW w:w="502" w:type="pct"/>
            <w:vMerge w:val="restart"/>
            <w:tcBorders>
              <w:top w:val="single" w:sz="4" w:space="0" w:color="auto"/>
              <w:left w:val="single" w:sz="4" w:space="0" w:color="auto"/>
              <w:bottom w:val="single" w:sz="4" w:space="0" w:color="auto"/>
              <w:right w:val="single" w:sz="4" w:space="0" w:color="auto"/>
            </w:tcBorders>
            <w:vAlign w:val="center"/>
            <w:hideMark/>
          </w:tcPr>
          <w:p w14:paraId="05044C26"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494" w:type="pct"/>
            <w:tcBorders>
              <w:top w:val="single" w:sz="4" w:space="0" w:color="auto"/>
              <w:left w:val="single" w:sz="4" w:space="0" w:color="auto"/>
              <w:bottom w:val="single" w:sz="4" w:space="0" w:color="auto"/>
              <w:right w:val="single" w:sz="4" w:space="0" w:color="auto"/>
            </w:tcBorders>
            <w:vAlign w:val="center"/>
            <w:hideMark/>
          </w:tcPr>
          <w:p w14:paraId="10E9F718"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áno</w:t>
            </w:r>
          </w:p>
        </w:tc>
        <w:tc>
          <w:tcPr>
            <w:tcW w:w="1509" w:type="pct"/>
            <w:tcBorders>
              <w:top w:val="single" w:sz="4" w:space="0" w:color="auto"/>
              <w:left w:val="single" w:sz="4" w:space="0" w:color="auto"/>
              <w:bottom w:val="single" w:sz="4" w:space="0" w:color="auto"/>
              <w:right w:val="single" w:sz="4" w:space="0" w:color="auto"/>
            </w:tcBorders>
            <w:vAlign w:val="center"/>
            <w:hideMark/>
          </w:tcPr>
          <w:p w14:paraId="7AB90A6A"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vytvára prepojenia zlepšujúce dostupnosť centier osídlenia KURS s priemyselnými zónami a centrami hospodárskeho významu a/alebo k občianskej infraštruktúre na území sídiel.</w:t>
            </w:r>
          </w:p>
        </w:tc>
      </w:tr>
      <w:tr w:rsidR="007B6530" w:rsidRPr="00797B60" w14:paraId="3818A81D" w14:textId="77777777" w:rsidTr="00137E61">
        <w:trPr>
          <w:trHeight w:val="285"/>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298CE682"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1D73C82B"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7DD2E346"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14:paraId="1E65E37A"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hideMark/>
          </w:tcPr>
          <w:p w14:paraId="45D47A4A"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nie</w:t>
            </w:r>
          </w:p>
        </w:tc>
        <w:tc>
          <w:tcPr>
            <w:tcW w:w="1509" w:type="pct"/>
            <w:tcBorders>
              <w:top w:val="single" w:sz="4" w:space="0" w:color="auto"/>
              <w:left w:val="single" w:sz="4" w:space="0" w:color="auto"/>
              <w:bottom w:val="single" w:sz="4" w:space="0" w:color="auto"/>
              <w:right w:val="single" w:sz="4" w:space="0" w:color="auto"/>
            </w:tcBorders>
            <w:vAlign w:val="center"/>
            <w:hideMark/>
          </w:tcPr>
          <w:p w14:paraId="036440DA"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nevytvára prepojenia zlepšujúce dostupnosť centier osídlenia KURS s priemyselnými zónami a centrami hospodárskeho významu ani dostupnosť k občianskej infraštruktúre na území sídiel.</w:t>
            </w:r>
          </w:p>
        </w:tc>
      </w:tr>
    </w:tbl>
    <w:p w14:paraId="24F62DDD" w14:textId="77777777" w:rsidR="00521BB7" w:rsidRPr="00797B60" w:rsidRDefault="00521BB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 príloha Opis projektu.</w:t>
      </w:r>
    </w:p>
    <w:p w14:paraId="15267106" w14:textId="796BA9E0" w:rsidR="00D14DDF" w:rsidRPr="00D14DDF" w:rsidRDefault="00521BB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xml:space="preserve"> (áno/nie), či je správne a konkrétne deklarovaný príspevok projektu k zvýšeniu podielu cyklistickej dopravy na celkovej deľbe prepravnej práce. </w:t>
      </w:r>
      <w:r w:rsidR="00EC36C5">
        <w:rPr>
          <w:rFonts w:ascii="Arial" w:hAnsi="Arial" w:cs="Arial"/>
          <w:color w:val="000000" w:themeColor="text1"/>
          <w:sz w:val="19"/>
          <w:szCs w:val="19"/>
        </w:rPr>
        <w:t xml:space="preserve">Kritérium </w:t>
      </w:r>
      <w:r w:rsidRPr="00797B60">
        <w:rPr>
          <w:rFonts w:ascii="Arial" w:hAnsi="Arial" w:cs="Arial"/>
          <w:color w:val="000000" w:themeColor="text1"/>
          <w:sz w:val="19"/>
          <w:szCs w:val="19"/>
        </w:rPr>
        <w:t xml:space="preserve">vyhodnotí </w:t>
      </w:r>
      <w:r w:rsidR="00EC36C5">
        <w:rPr>
          <w:rFonts w:ascii="Arial" w:hAnsi="Arial" w:cs="Arial"/>
          <w:color w:val="000000" w:themeColor="text1"/>
          <w:sz w:val="19"/>
          <w:szCs w:val="19"/>
        </w:rPr>
        <w:t>v</w:t>
      </w:r>
      <w:r w:rsidRPr="00797B60">
        <w:rPr>
          <w:rFonts w:ascii="Arial" w:hAnsi="Arial" w:cs="Arial"/>
          <w:color w:val="000000" w:themeColor="text1"/>
          <w:sz w:val="19"/>
          <w:szCs w:val="19"/>
        </w:rPr>
        <w:t> zmysle popisu aplikácie hodnotiaceho kritéria, pričom hodnotí</w:t>
      </w:r>
      <w:r w:rsidR="003B1AFE">
        <w:rPr>
          <w:rFonts w:ascii="Arial" w:hAnsi="Arial" w:cs="Arial"/>
          <w:color w:val="000000" w:themeColor="text1"/>
          <w:sz w:val="19"/>
          <w:szCs w:val="19"/>
        </w:rPr>
        <w:t>,</w:t>
      </w:r>
      <w:r w:rsidRPr="00797B60">
        <w:rPr>
          <w:rFonts w:ascii="Arial" w:hAnsi="Arial" w:cs="Arial"/>
          <w:color w:val="000000" w:themeColor="text1"/>
          <w:sz w:val="19"/>
          <w:szCs w:val="19"/>
        </w:rPr>
        <w:t xml:space="preserve"> či aktivity projektu sú realizované na územiach/úsekoch, ktoré vytvárajú prepojenia zlepšujúce dostupnosť centier osídlenia 1. – 5. úrovne v zmysle KURS 2001 v znení KURS 2011 s priemyselnými zónami a centrami hospodárskeho významu (</w:t>
      </w:r>
      <w:r w:rsidR="00582A63" w:rsidRPr="00C210EC">
        <w:rPr>
          <w:rFonts w:ascii="Arial" w:hAnsi="Arial" w:cs="Arial"/>
          <w:color w:val="000000" w:themeColor="text1"/>
          <w:sz w:val="19"/>
          <w:szCs w:val="19"/>
        </w:rPr>
        <w:t>centrá hospodárskej činnosti sústredené v rámci vymedzenej plochy</w:t>
      </w:r>
      <w:r w:rsidRPr="00797B60">
        <w:rPr>
          <w:rFonts w:ascii="Arial" w:hAnsi="Arial" w:cs="Arial"/>
          <w:color w:val="000000" w:themeColor="text1"/>
          <w:sz w:val="19"/>
          <w:szCs w:val="19"/>
        </w:rPr>
        <w:t>, ktoré generujú min. 300 pracovných miest)  a</w:t>
      </w:r>
      <w:r w:rsidR="00670544" w:rsidRPr="00797B60">
        <w:rPr>
          <w:rFonts w:ascii="Arial" w:hAnsi="Arial" w:cs="Arial"/>
          <w:color w:val="000000" w:themeColor="text1"/>
          <w:sz w:val="19"/>
          <w:szCs w:val="19"/>
        </w:rPr>
        <w:t>/alebo</w:t>
      </w:r>
      <w:r w:rsidRPr="00797B60">
        <w:rPr>
          <w:rFonts w:ascii="Arial" w:hAnsi="Arial" w:cs="Arial"/>
          <w:color w:val="000000" w:themeColor="text1"/>
          <w:sz w:val="19"/>
          <w:szCs w:val="19"/>
        </w:rPr>
        <w:t xml:space="preserve"> </w:t>
      </w:r>
      <w:r w:rsidR="00EC36C5">
        <w:rPr>
          <w:rFonts w:ascii="Arial" w:hAnsi="Arial" w:cs="Arial"/>
          <w:color w:val="000000" w:themeColor="text1"/>
          <w:sz w:val="19"/>
          <w:szCs w:val="19"/>
        </w:rPr>
        <w:t>v prípade projektov realizovaných na území sídel vytvárajú prepojenia zlepšujúce dostupnosť</w:t>
      </w:r>
      <w:r w:rsidRPr="00797B60">
        <w:rPr>
          <w:rFonts w:ascii="Arial" w:hAnsi="Arial" w:cs="Arial"/>
          <w:color w:val="000000" w:themeColor="text1"/>
          <w:sz w:val="19"/>
          <w:szCs w:val="19"/>
        </w:rPr>
        <w:t xml:space="preserve"> k občianskej infraštruktúre s cieľom zvýšenia podielu cyklistickej dopravy na celkovej deľbe prepravnej práce.</w:t>
      </w:r>
      <w:r w:rsidR="00D021CF">
        <w:rPr>
          <w:rFonts w:ascii="Arial" w:hAnsi="Arial" w:cs="Arial"/>
          <w:color w:val="000000" w:themeColor="text1"/>
          <w:sz w:val="19"/>
          <w:szCs w:val="19"/>
        </w:rPr>
        <w:t xml:space="preserve"> </w:t>
      </w:r>
      <w:r w:rsidR="00D14DDF">
        <w:rPr>
          <w:rFonts w:ascii="Arial" w:hAnsi="Arial" w:cs="Arial"/>
          <w:color w:val="000000" w:themeColor="text1"/>
          <w:sz w:val="19"/>
          <w:szCs w:val="19"/>
        </w:rPr>
        <w:t xml:space="preserve">Hodnotiteľ posúdi, či </w:t>
      </w:r>
      <w:r w:rsidR="00D021CF">
        <w:rPr>
          <w:rFonts w:ascii="Arial" w:hAnsi="Arial" w:cs="Arial"/>
          <w:color w:val="000000" w:themeColor="text1"/>
          <w:sz w:val="19"/>
          <w:szCs w:val="19"/>
        </w:rPr>
        <w:t>je deklarovaný konkrétny príspevok</w:t>
      </w:r>
      <w:r w:rsidR="00D14DDF">
        <w:rPr>
          <w:rFonts w:ascii="Arial" w:hAnsi="Arial" w:cs="Arial"/>
          <w:color w:val="000000" w:themeColor="text1"/>
          <w:sz w:val="19"/>
          <w:szCs w:val="19"/>
        </w:rPr>
        <w:t xml:space="preserve"> projektu </w:t>
      </w:r>
      <w:r w:rsidR="00D14DDF" w:rsidRPr="00D14DDF">
        <w:rPr>
          <w:rFonts w:ascii="Arial" w:hAnsi="Arial" w:cs="Arial"/>
          <w:color w:val="000000" w:themeColor="text1"/>
          <w:sz w:val="19"/>
          <w:szCs w:val="19"/>
        </w:rPr>
        <w:t>k zlepšeniu dostupn</w:t>
      </w:r>
      <w:r w:rsidR="00D021CF">
        <w:rPr>
          <w:rFonts w:ascii="Arial" w:hAnsi="Arial" w:cs="Arial"/>
          <w:color w:val="000000" w:themeColor="text1"/>
          <w:sz w:val="19"/>
          <w:szCs w:val="19"/>
        </w:rPr>
        <w:t>osti</w:t>
      </w:r>
      <w:r w:rsidR="00D14DDF">
        <w:rPr>
          <w:rFonts w:ascii="Arial" w:hAnsi="Arial" w:cs="Arial"/>
          <w:color w:val="000000" w:themeColor="text1"/>
          <w:sz w:val="19"/>
          <w:szCs w:val="19"/>
        </w:rPr>
        <w:t xml:space="preserve"> k občianskej infraštruktúre a</w:t>
      </w:r>
      <w:r w:rsidR="004F42EF">
        <w:rPr>
          <w:rFonts w:ascii="Arial" w:hAnsi="Arial" w:cs="Arial"/>
          <w:color w:val="000000" w:themeColor="text1"/>
          <w:sz w:val="19"/>
          <w:szCs w:val="19"/>
        </w:rPr>
        <w:t>/alebo</w:t>
      </w:r>
      <w:r w:rsidR="00D14DDF">
        <w:rPr>
          <w:rFonts w:ascii="Arial" w:hAnsi="Arial" w:cs="Arial"/>
          <w:color w:val="000000" w:themeColor="text1"/>
          <w:sz w:val="19"/>
          <w:szCs w:val="19"/>
        </w:rPr>
        <w:t xml:space="preserve"> </w:t>
      </w:r>
      <w:r w:rsidR="00D14DDF" w:rsidRPr="00D14DDF">
        <w:rPr>
          <w:rFonts w:ascii="Arial" w:hAnsi="Arial" w:cs="Arial"/>
          <w:color w:val="000000" w:themeColor="text1"/>
          <w:sz w:val="19"/>
          <w:szCs w:val="19"/>
        </w:rPr>
        <w:t xml:space="preserve">k zlepšeniu dostupnosti </w:t>
      </w:r>
      <w:r w:rsidR="00D021CF">
        <w:rPr>
          <w:rFonts w:ascii="Arial" w:hAnsi="Arial" w:cs="Arial"/>
          <w:color w:val="000000" w:themeColor="text1"/>
          <w:sz w:val="19"/>
          <w:szCs w:val="19"/>
        </w:rPr>
        <w:t xml:space="preserve">ku </w:t>
      </w:r>
      <w:r w:rsidR="00D14DDF" w:rsidRPr="00D14DDF">
        <w:rPr>
          <w:rFonts w:ascii="Arial" w:hAnsi="Arial" w:cs="Arial"/>
          <w:color w:val="000000" w:themeColor="text1"/>
          <w:sz w:val="19"/>
          <w:szCs w:val="19"/>
        </w:rPr>
        <w:t>konkrétn</w:t>
      </w:r>
      <w:r w:rsidR="00D14DDF">
        <w:rPr>
          <w:rFonts w:ascii="Arial" w:hAnsi="Arial" w:cs="Arial"/>
          <w:color w:val="000000" w:themeColor="text1"/>
          <w:sz w:val="19"/>
          <w:szCs w:val="19"/>
        </w:rPr>
        <w:t>y</w:t>
      </w:r>
      <w:r w:rsidR="00D021CF">
        <w:rPr>
          <w:rFonts w:ascii="Arial" w:hAnsi="Arial" w:cs="Arial"/>
          <w:color w:val="000000" w:themeColor="text1"/>
          <w:sz w:val="19"/>
          <w:szCs w:val="19"/>
        </w:rPr>
        <w:t>m</w:t>
      </w:r>
      <w:r w:rsidR="00D14DDF">
        <w:rPr>
          <w:rFonts w:ascii="Arial" w:hAnsi="Arial" w:cs="Arial"/>
          <w:color w:val="000000" w:themeColor="text1"/>
          <w:sz w:val="19"/>
          <w:szCs w:val="19"/>
        </w:rPr>
        <w:t xml:space="preserve"> </w:t>
      </w:r>
      <w:r w:rsidR="00D14DDF" w:rsidRPr="00D14DDF">
        <w:rPr>
          <w:rFonts w:ascii="Arial" w:hAnsi="Arial" w:cs="Arial"/>
          <w:color w:val="000000" w:themeColor="text1"/>
          <w:sz w:val="19"/>
          <w:szCs w:val="19"/>
        </w:rPr>
        <w:t>priemyseln</w:t>
      </w:r>
      <w:r w:rsidR="00D14DDF">
        <w:rPr>
          <w:rFonts w:ascii="Arial" w:hAnsi="Arial" w:cs="Arial"/>
          <w:color w:val="000000" w:themeColor="text1"/>
          <w:sz w:val="19"/>
          <w:szCs w:val="19"/>
        </w:rPr>
        <w:t>ý</w:t>
      </w:r>
      <w:r w:rsidR="00D021CF">
        <w:rPr>
          <w:rFonts w:ascii="Arial" w:hAnsi="Arial" w:cs="Arial"/>
          <w:color w:val="000000" w:themeColor="text1"/>
          <w:sz w:val="19"/>
          <w:szCs w:val="19"/>
        </w:rPr>
        <w:t>m</w:t>
      </w:r>
      <w:r w:rsidR="00D14DDF">
        <w:rPr>
          <w:rFonts w:ascii="Arial" w:hAnsi="Arial" w:cs="Arial"/>
          <w:color w:val="000000" w:themeColor="text1"/>
          <w:sz w:val="19"/>
          <w:szCs w:val="19"/>
        </w:rPr>
        <w:t xml:space="preserve"> zón</w:t>
      </w:r>
      <w:r w:rsidR="00D021CF">
        <w:rPr>
          <w:rFonts w:ascii="Arial" w:hAnsi="Arial" w:cs="Arial"/>
          <w:color w:val="000000" w:themeColor="text1"/>
          <w:sz w:val="19"/>
          <w:szCs w:val="19"/>
        </w:rPr>
        <w:t>am, resp. uzlom, ktoré generujú minimálne 300 pracovných miest</w:t>
      </w:r>
      <w:r w:rsidR="00D14DDF" w:rsidRPr="00D14DDF">
        <w:rPr>
          <w:rFonts w:ascii="Arial" w:hAnsi="Arial" w:cs="Arial"/>
          <w:color w:val="000000" w:themeColor="text1"/>
          <w:sz w:val="19"/>
          <w:szCs w:val="19"/>
        </w:rPr>
        <w:t xml:space="preserve">. </w:t>
      </w:r>
      <w:r w:rsidR="00140412">
        <w:rPr>
          <w:rFonts w:ascii="Arial" w:hAnsi="Arial" w:cs="Arial"/>
          <w:color w:val="000000" w:themeColor="text1"/>
          <w:sz w:val="19"/>
          <w:szCs w:val="19"/>
        </w:rPr>
        <w:t xml:space="preserve">V prípade realizácie aktivít týkajúcich sa doplnkovej cyklistickej infraštruktúry </w:t>
      </w:r>
      <w:r w:rsidR="00140412" w:rsidRPr="00140412">
        <w:rPr>
          <w:rFonts w:ascii="Arial" w:hAnsi="Arial" w:cs="Arial"/>
          <w:color w:val="000000" w:themeColor="text1"/>
          <w:sz w:val="19"/>
          <w:szCs w:val="19"/>
        </w:rPr>
        <w:t>(chránené parkoviská pre bicykle, cyklostojany, nabíjacie stanice pre elektrobicykle, systémy automatickej požičovne bicyklov, hygienické zariadenia apod.)</w:t>
      </w:r>
      <w:r w:rsidR="00140412">
        <w:rPr>
          <w:rFonts w:ascii="Arial" w:hAnsi="Arial" w:cs="Arial"/>
          <w:color w:val="000000" w:themeColor="text1"/>
          <w:sz w:val="19"/>
          <w:szCs w:val="19"/>
        </w:rPr>
        <w:t xml:space="preserve"> hodnotiteľ vyhodnotí, či je </w:t>
      </w:r>
      <w:r w:rsidR="009F3EB4">
        <w:rPr>
          <w:rFonts w:ascii="Arial" w:hAnsi="Arial" w:cs="Arial"/>
          <w:color w:val="000000" w:themeColor="text1"/>
          <w:sz w:val="19"/>
          <w:szCs w:val="19"/>
        </w:rPr>
        <w:t xml:space="preserve">správne a </w:t>
      </w:r>
      <w:r w:rsidR="00140412">
        <w:rPr>
          <w:rFonts w:ascii="Arial" w:hAnsi="Arial" w:cs="Arial"/>
          <w:color w:val="000000" w:themeColor="text1"/>
          <w:sz w:val="19"/>
          <w:szCs w:val="19"/>
        </w:rPr>
        <w:t xml:space="preserve">konkrétne definovaný príspevok </w:t>
      </w:r>
      <w:r w:rsidR="009F3EB4">
        <w:rPr>
          <w:rFonts w:ascii="Arial" w:hAnsi="Arial" w:cs="Arial"/>
          <w:color w:val="000000" w:themeColor="text1"/>
          <w:sz w:val="19"/>
          <w:szCs w:val="19"/>
        </w:rPr>
        <w:t>realizáci</w:t>
      </w:r>
      <w:r w:rsidR="000A5D57">
        <w:rPr>
          <w:rFonts w:ascii="Arial" w:hAnsi="Arial" w:cs="Arial"/>
          <w:color w:val="000000" w:themeColor="text1"/>
          <w:sz w:val="19"/>
          <w:szCs w:val="19"/>
        </w:rPr>
        <w:t>e</w:t>
      </w:r>
      <w:r w:rsidR="009F3EB4">
        <w:rPr>
          <w:rFonts w:ascii="Arial" w:hAnsi="Arial" w:cs="Arial"/>
          <w:color w:val="000000" w:themeColor="text1"/>
          <w:sz w:val="19"/>
          <w:szCs w:val="19"/>
        </w:rPr>
        <w:t xml:space="preserve"> projektu k  zvýšeniu podielu cyklistickej dopravy na celkovej deľbe prepravnej práce</w:t>
      </w:r>
      <w:r w:rsidR="000423AC">
        <w:rPr>
          <w:rFonts w:ascii="Arial" w:hAnsi="Arial" w:cs="Arial"/>
          <w:color w:val="000000" w:themeColor="text1"/>
          <w:sz w:val="19"/>
          <w:szCs w:val="19"/>
        </w:rPr>
        <w:t>, resp. k zlepšeniu dostupnosti k občianskej  a hospodárskej infraštruktúre.</w:t>
      </w:r>
    </w:p>
    <w:p w14:paraId="21F22E83" w14:textId="77777777" w:rsidR="00137E61" w:rsidRDefault="00521BB7" w:rsidP="001A6468">
      <w:pPr>
        <w:tabs>
          <w:tab w:val="left" w:pos="1620"/>
        </w:tabs>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w:t>
      </w:r>
      <w:r w:rsidR="00225D57" w:rsidRPr="00797B60">
        <w:rPr>
          <w:rFonts w:ascii="Arial" w:hAnsi="Arial" w:cs="Arial"/>
          <w:color w:val="000000" w:themeColor="text1"/>
          <w:sz w:val="19"/>
          <w:szCs w:val="19"/>
        </w:rPr>
        <w:t>aj</w:t>
      </w:r>
      <w:r w:rsidRPr="00797B60">
        <w:rPr>
          <w:rFonts w:ascii="Arial" w:hAnsi="Arial" w:cs="Arial"/>
          <w:color w:val="000000" w:themeColor="text1"/>
          <w:sz w:val="19"/>
          <w:szCs w:val="19"/>
        </w:rPr>
        <w:t xml:space="preserve"> negatívneho hodnotenia.</w:t>
      </w:r>
    </w:p>
    <w:p w14:paraId="2803CAD3" w14:textId="77777777" w:rsidR="00CE00CA" w:rsidRDefault="00CE00CA" w:rsidP="001A6468">
      <w:pPr>
        <w:tabs>
          <w:tab w:val="left" w:pos="1620"/>
        </w:tabs>
        <w:spacing w:before="120" w:after="120" w:line="288" w:lineRule="auto"/>
        <w:jc w:val="both"/>
        <w:rPr>
          <w:rFonts w:ascii="Arial" w:hAnsi="Arial" w:cs="Arial"/>
          <w:color w:val="000000" w:themeColor="text1"/>
          <w:sz w:val="19"/>
          <w:szCs w:val="19"/>
        </w:rPr>
      </w:pPr>
    </w:p>
    <w:p w14:paraId="3488CD4E" w14:textId="77777777" w:rsidR="00CE00CA" w:rsidRDefault="00CE00CA" w:rsidP="001A6468">
      <w:pPr>
        <w:tabs>
          <w:tab w:val="left" w:pos="1620"/>
        </w:tabs>
        <w:spacing w:before="120" w:after="120" w:line="288" w:lineRule="auto"/>
        <w:jc w:val="both"/>
        <w:rPr>
          <w:rFonts w:ascii="Arial" w:hAnsi="Arial" w:cs="Arial"/>
          <w:color w:val="000000" w:themeColor="text1"/>
          <w:sz w:val="19"/>
          <w:szCs w:val="19"/>
        </w:rPr>
      </w:pPr>
    </w:p>
    <w:p w14:paraId="7F38FC34" w14:textId="77777777" w:rsidR="00CE00CA" w:rsidRDefault="00CE00CA" w:rsidP="001A6468">
      <w:pPr>
        <w:tabs>
          <w:tab w:val="left" w:pos="1620"/>
        </w:tabs>
        <w:spacing w:before="120" w:after="120" w:line="288" w:lineRule="auto"/>
        <w:jc w:val="both"/>
        <w:rPr>
          <w:rFonts w:ascii="Arial" w:hAnsi="Arial" w:cs="Arial"/>
          <w:color w:val="000000" w:themeColor="text1"/>
          <w:sz w:val="19"/>
          <w:szCs w:val="19"/>
        </w:rPr>
      </w:pPr>
    </w:p>
    <w:p w14:paraId="4830530C" w14:textId="77777777" w:rsidR="00CE00CA" w:rsidRDefault="00CE00CA" w:rsidP="001A6468">
      <w:pPr>
        <w:tabs>
          <w:tab w:val="left" w:pos="1620"/>
        </w:tabs>
        <w:spacing w:before="120" w:after="120" w:line="288" w:lineRule="auto"/>
        <w:jc w:val="both"/>
        <w:rPr>
          <w:rFonts w:ascii="Arial" w:hAnsi="Arial" w:cs="Arial"/>
          <w:color w:val="000000" w:themeColor="text1"/>
          <w:sz w:val="19"/>
          <w:szCs w:val="19"/>
        </w:rPr>
      </w:pPr>
    </w:p>
    <w:p w14:paraId="00EECC74" w14:textId="77777777" w:rsidR="00CE00CA" w:rsidRDefault="00CE00CA" w:rsidP="001A6468">
      <w:pPr>
        <w:tabs>
          <w:tab w:val="left" w:pos="1620"/>
        </w:tabs>
        <w:spacing w:before="120" w:after="120" w:line="288" w:lineRule="auto"/>
        <w:jc w:val="both"/>
        <w:rPr>
          <w:rFonts w:ascii="Arial" w:hAnsi="Arial" w:cs="Arial"/>
          <w:color w:val="000000" w:themeColor="text1"/>
          <w:sz w:val="19"/>
          <w:szCs w:val="19"/>
        </w:rPr>
      </w:pPr>
    </w:p>
    <w:p w14:paraId="6426307E" w14:textId="77777777" w:rsidR="00CE00CA" w:rsidRPr="00797B60" w:rsidRDefault="00CE00CA" w:rsidP="001A6468">
      <w:pPr>
        <w:tabs>
          <w:tab w:val="left" w:pos="1620"/>
        </w:tabs>
        <w:spacing w:before="120" w:after="120" w:line="288" w:lineRule="auto"/>
        <w:jc w:val="both"/>
        <w:rPr>
          <w:rFonts w:ascii="Arial" w:hAnsi="Arial" w:cs="Arial"/>
          <w:color w:val="000000" w:themeColor="text1"/>
          <w:sz w:val="19"/>
          <w:szCs w:val="19"/>
        </w:rPr>
      </w:pPr>
    </w:p>
    <w:tbl>
      <w:tblPr>
        <w:tblStyle w:val="TableGrid2"/>
        <w:tblW w:w="5000" w:type="pct"/>
        <w:tblLook w:val="04A0" w:firstRow="1" w:lastRow="0" w:firstColumn="1" w:lastColumn="0" w:noHBand="0" w:noVBand="1"/>
      </w:tblPr>
      <w:tblGrid>
        <w:gridCol w:w="561"/>
        <w:gridCol w:w="2548"/>
        <w:gridCol w:w="4521"/>
        <w:gridCol w:w="1359"/>
        <w:gridCol w:w="1431"/>
        <w:gridCol w:w="4706"/>
      </w:tblGrid>
      <w:tr w:rsidR="006E3EBD" w:rsidRPr="00797B60" w14:paraId="32BF7229" w14:textId="77777777" w:rsidTr="007B6530">
        <w:trPr>
          <w:trHeight w:val="388"/>
        </w:trPr>
        <w:tc>
          <w:tcPr>
            <w:tcW w:w="187" w:type="pct"/>
            <w:shd w:val="clear" w:color="auto" w:fill="DEEAF6" w:themeFill="accent1" w:themeFillTint="33"/>
            <w:vAlign w:val="center"/>
            <w:hideMark/>
          </w:tcPr>
          <w:p w14:paraId="62EF0D9D" w14:textId="77777777" w:rsidR="006E3EBD" w:rsidRPr="00797B60" w:rsidRDefault="006E3EBD" w:rsidP="00E85658">
            <w:pPr>
              <w:keepNext/>
              <w:keepLines/>
              <w:widowControl w:val="0"/>
              <w:spacing w:line="288" w:lineRule="auto"/>
              <w:jc w:val="center"/>
              <w:outlineLvl w:val="2"/>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07EA1874" w14:textId="77777777" w:rsidR="006E3EBD" w:rsidRPr="00797B60" w:rsidRDefault="006E3EBD" w:rsidP="00E85658">
            <w:pPr>
              <w:keepNext/>
              <w:keepLines/>
              <w:widowControl w:val="0"/>
              <w:spacing w:line="288" w:lineRule="auto"/>
              <w:jc w:val="center"/>
              <w:outlineLvl w:val="2"/>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96" w:type="pct"/>
            <w:shd w:val="clear" w:color="auto" w:fill="DEEAF6" w:themeFill="accent1" w:themeFillTint="33"/>
            <w:vAlign w:val="center"/>
            <w:hideMark/>
          </w:tcPr>
          <w:p w14:paraId="3AB8DA81" w14:textId="77777777" w:rsidR="006E3EBD" w:rsidRPr="00797B60" w:rsidRDefault="006E3EBD" w:rsidP="00E85658">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51" w:type="pct"/>
            <w:shd w:val="clear" w:color="auto" w:fill="DEEAF6" w:themeFill="accent1" w:themeFillTint="33"/>
            <w:vAlign w:val="center"/>
            <w:hideMark/>
          </w:tcPr>
          <w:p w14:paraId="60A361D3" w14:textId="77777777" w:rsidR="006E3EBD" w:rsidRPr="00797B60" w:rsidRDefault="006E3EBD" w:rsidP="00E85658">
            <w:pPr>
              <w:keepNext/>
              <w:keepLines/>
              <w:widowControl w:val="0"/>
              <w:spacing w:line="288" w:lineRule="auto"/>
              <w:ind w:left="31"/>
              <w:jc w:val="center"/>
              <w:outlineLvl w:val="2"/>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76ECC91F" w14:textId="77777777" w:rsidR="006E3EBD" w:rsidRPr="00797B60" w:rsidRDefault="006E3EBD" w:rsidP="00E85658">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57" w:type="pct"/>
            <w:shd w:val="clear" w:color="auto" w:fill="DEEAF6" w:themeFill="accent1" w:themeFillTint="33"/>
            <w:vAlign w:val="center"/>
            <w:hideMark/>
          </w:tcPr>
          <w:p w14:paraId="74EC928F" w14:textId="77777777" w:rsidR="006E3EBD" w:rsidRPr="00797B60" w:rsidRDefault="006E3EBD" w:rsidP="00E85658">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29DA773B" w14:textId="77777777" w:rsidTr="007B6530">
        <w:trPr>
          <w:trHeight w:val="343"/>
        </w:trPr>
        <w:tc>
          <w:tcPr>
            <w:tcW w:w="187" w:type="pct"/>
            <w:vMerge w:val="restart"/>
            <w:tcBorders>
              <w:top w:val="single" w:sz="4" w:space="0" w:color="auto"/>
              <w:left w:val="single" w:sz="4" w:space="0" w:color="auto"/>
              <w:bottom w:val="single" w:sz="4" w:space="0" w:color="auto"/>
              <w:right w:val="single" w:sz="4" w:space="0" w:color="auto"/>
            </w:tcBorders>
            <w:vAlign w:val="center"/>
            <w:hideMark/>
          </w:tcPr>
          <w:p w14:paraId="758B4C42"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1.6</w:t>
            </w:r>
          </w:p>
        </w:tc>
        <w:tc>
          <w:tcPr>
            <w:tcW w:w="844" w:type="pct"/>
            <w:vMerge w:val="restart"/>
            <w:tcBorders>
              <w:top w:val="single" w:sz="4" w:space="0" w:color="auto"/>
              <w:left w:val="single" w:sz="4" w:space="0" w:color="auto"/>
              <w:bottom w:val="single" w:sz="4" w:space="0" w:color="auto"/>
              <w:right w:val="single" w:sz="4" w:space="0" w:color="auto"/>
            </w:tcBorders>
            <w:vAlign w:val="center"/>
          </w:tcPr>
          <w:p w14:paraId="7BF9771C"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Súlad projektu s horizontálnym princípom nediskriminácia</w:t>
            </w:r>
          </w:p>
        </w:tc>
        <w:tc>
          <w:tcPr>
            <w:tcW w:w="1496" w:type="pct"/>
            <w:vMerge w:val="restart"/>
            <w:tcBorders>
              <w:top w:val="single" w:sz="4" w:space="0" w:color="auto"/>
              <w:left w:val="single" w:sz="4" w:space="0" w:color="auto"/>
              <w:bottom w:val="single" w:sz="4" w:space="0" w:color="auto"/>
              <w:right w:val="single" w:sz="4" w:space="0" w:color="auto"/>
            </w:tcBorders>
            <w:vAlign w:val="center"/>
          </w:tcPr>
          <w:p w14:paraId="2C5B662F"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Prístupnosť Dohovoru OSN o právach osôb so zdravotným postihnutím.</w:t>
            </w:r>
          </w:p>
          <w:p w14:paraId="496BDA09" w14:textId="77777777" w:rsidR="007B6530" w:rsidRPr="00797B60" w:rsidRDefault="007B6530" w:rsidP="00E424FB">
            <w:pPr>
              <w:spacing w:line="288" w:lineRule="auto"/>
              <w:rPr>
                <w:rFonts w:ascii="Arial" w:hAnsi="Arial" w:cs="Arial"/>
                <w:color w:val="000000" w:themeColor="text1"/>
                <w:sz w:val="19"/>
                <w:szCs w:val="19"/>
              </w:rPr>
            </w:pPr>
          </w:p>
        </w:tc>
        <w:tc>
          <w:tcPr>
            <w:tcW w:w="451" w:type="pct"/>
            <w:vMerge w:val="restart"/>
            <w:tcBorders>
              <w:top w:val="single" w:sz="4" w:space="0" w:color="auto"/>
              <w:left w:val="single" w:sz="4" w:space="0" w:color="auto"/>
              <w:bottom w:val="single" w:sz="4" w:space="0" w:color="auto"/>
              <w:right w:val="single" w:sz="4" w:space="0" w:color="auto"/>
            </w:tcBorders>
            <w:vAlign w:val="center"/>
          </w:tcPr>
          <w:p w14:paraId="4998779E"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465" w:type="pct"/>
            <w:tcBorders>
              <w:top w:val="single" w:sz="4" w:space="0" w:color="auto"/>
              <w:left w:val="single" w:sz="4" w:space="0" w:color="auto"/>
              <w:bottom w:val="single" w:sz="4" w:space="0" w:color="auto"/>
              <w:right w:val="single" w:sz="4" w:space="0" w:color="auto"/>
            </w:tcBorders>
            <w:vAlign w:val="center"/>
          </w:tcPr>
          <w:p w14:paraId="7931B4E6"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áno</w:t>
            </w:r>
          </w:p>
        </w:tc>
        <w:tc>
          <w:tcPr>
            <w:tcW w:w="1557" w:type="pct"/>
            <w:tcBorders>
              <w:top w:val="single" w:sz="4" w:space="0" w:color="auto"/>
              <w:left w:val="single" w:sz="4" w:space="0" w:color="auto"/>
              <w:bottom w:val="single" w:sz="4" w:space="0" w:color="auto"/>
              <w:right w:val="single" w:sz="4" w:space="0" w:color="auto"/>
            </w:tcBorders>
            <w:vAlign w:val="center"/>
          </w:tcPr>
          <w:p w14:paraId="02F5C6DB"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Times New Roman" w:hAnsi="Arial" w:cs="Arial"/>
                <w:color w:val="000000" w:themeColor="text1"/>
                <w:sz w:val="19"/>
                <w:szCs w:val="19"/>
                <w:lang w:bidi="en-US"/>
              </w:rPr>
              <w:t>Projekt spĺňa podmienku prístupnosti podľa čl. 9 Dohovoru OSN o právach osôb so zdravotným postihnutím (vyhláška MŽP SR 532/2002 Z. z., Zákon č. 50/1976 Z. z. o územnom plánovaní a stavebnom poriadku).</w:t>
            </w:r>
          </w:p>
        </w:tc>
      </w:tr>
      <w:tr w:rsidR="007B6530" w:rsidRPr="00797B60" w14:paraId="65EB741D" w14:textId="77777777" w:rsidTr="007B6530">
        <w:trPr>
          <w:trHeight w:val="540"/>
        </w:trPr>
        <w:tc>
          <w:tcPr>
            <w:tcW w:w="187" w:type="pct"/>
            <w:vMerge/>
            <w:tcBorders>
              <w:top w:val="single" w:sz="4" w:space="0" w:color="auto"/>
              <w:left w:val="single" w:sz="4" w:space="0" w:color="auto"/>
              <w:bottom w:val="single" w:sz="4" w:space="0" w:color="auto"/>
              <w:right w:val="single" w:sz="4" w:space="0" w:color="auto"/>
            </w:tcBorders>
            <w:vAlign w:val="center"/>
            <w:hideMark/>
          </w:tcPr>
          <w:p w14:paraId="3D1CEAB4"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4" w:type="pct"/>
            <w:vMerge/>
            <w:tcBorders>
              <w:top w:val="single" w:sz="4" w:space="0" w:color="auto"/>
              <w:left w:val="single" w:sz="4" w:space="0" w:color="auto"/>
              <w:bottom w:val="single" w:sz="4" w:space="0" w:color="auto"/>
              <w:right w:val="single" w:sz="4" w:space="0" w:color="auto"/>
            </w:tcBorders>
            <w:vAlign w:val="center"/>
          </w:tcPr>
          <w:p w14:paraId="1964C4D3" w14:textId="77777777" w:rsidR="007B6530" w:rsidRPr="00797B60" w:rsidRDefault="007B6530" w:rsidP="00E424FB">
            <w:pPr>
              <w:spacing w:line="288" w:lineRule="auto"/>
              <w:rPr>
                <w:rFonts w:ascii="Arial" w:eastAsia="Helvetica" w:hAnsi="Arial" w:cs="Arial"/>
                <w:color w:val="000000" w:themeColor="text1"/>
                <w:sz w:val="19"/>
                <w:szCs w:val="19"/>
              </w:rPr>
            </w:pPr>
          </w:p>
        </w:tc>
        <w:tc>
          <w:tcPr>
            <w:tcW w:w="1496" w:type="pct"/>
            <w:vMerge/>
            <w:tcBorders>
              <w:top w:val="single" w:sz="4" w:space="0" w:color="auto"/>
              <w:left w:val="single" w:sz="4" w:space="0" w:color="auto"/>
              <w:bottom w:val="single" w:sz="4" w:space="0" w:color="auto"/>
              <w:right w:val="single" w:sz="4" w:space="0" w:color="auto"/>
            </w:tcBorders>
            <w:vAlign w:val="center"/>
          </w:tcPr>
          <w:p w14:paraId="49DF866D" w14:textId="77777777" w:rsidR="007B6530" w:rsidRPr="00797B60" w:rsidRDefault="007B6530" w:rsidP="00E424FB">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tcPr>
          <w:p w14:paraId="1F34F125"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tcPr>
          <w:p w14:paraId="4D13E159"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nie</w:t>
            </w:r>
          </w:p>
        </w:tc>
        <w:tc>
          <w:tcPr>
            <w:tcW w:w="1557" w:type="pct"/>
            <w:tcBorders>
              <w:top w:val="single" w:sz="4" w:space="0" w:color="auto"/>
              <w:left w:val="single" w:sz="4" w:space="0" w:color="auto"/>
              <w:bottom w:val="single" w:sz="4" w:space="0" w:color="auto"/>
              <w:right w:val="single" w:sz="4" w:space="0" w:color="auto"/>
            </w:tcBorders>
            <w:vAlign w:val="center"/>
          </w:tcPr>
          <w:p w14:paraId="0EB8E30F"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Times New Roman" w:hAnsi="Arial" w:cs="Arial"/>
                <w:color w:val="000000" w:themeColor="text1"/>
                <w:sz w:val="19"/>
                <w:szCs w:val="19"/>
                <w:lang w:bidi="en-US"/>
              </w:rPr>
              <w:t>Projekt nespĺňa podmienku prístupnosti podľa čl. 9 Dohovoru OSN o právach osôb so zdravotným postihnutím (vyhláška MŽP SR 532/2002 Z. z., Zákon č. 50/1976 Z. z. o územnom plánovaní a stavebnom poriadku).</w:t>
            </w:r>
          </w:p>
        </w:tc>
      </w:tr>
    </w:tbl>
    <w:p w14:paraId="14D2692F" w14:textId="1D07CA38" w:rsidR="006E3EBD" w:rsidRPr="00797B60" w:rsidRDefault="006E3EBD"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7. Popis projektu, príloha Opis projektu</w:t>
      </w:r>
      <w:r w:rsidR="001E3ECB">
        <w:rPr>
          <w:rFonts w:ascii="Arial" w:hAnsi="Arial" w:cs="Arial"/>
          <w:color w:val="000000" w:themeColor="text1"/>
          <w:sz w:val="19"/>
          <w:szCs w:val="19"/>
        </w:rPr>
        <w:t xml:space="preserve">, </w:t>
      </w:r>
      <w:r w:rsidR="001E3ECB" w:rsidRPr="001E3ECB">
        <w:rPr>
          <w:rFonts w:ascii="Arial" w:hAnsi="Arial" w:cs="Arial"/>
          <w:color w:val="000000" w:themeColor="text1"/>
          <w:sz w:val="19"/>
          <w:szCs w:val="19"/>
        </w:rPr>
        <w:t xml:space="preserve">príloha </w:t>
      </w:r>
      <w:r w:rsidR="00CE21E6">
        <w:rPr>
          <w:rFonts w:ascii="Arial" w:hAnsi="Arial" w:cs="Arial"/>
          <w:color w:val="000000" w:themeColor="text1"/>
          <w:sz w:val="19"/>
          <w:szCs w:val="19"/>
        </w:rPr>
        <w:t>P</w:t>
      </w:r>
      <w:r w:rsidR="001E3ECB" w:rsidRPr="001E3ECB">
        <w:rPr>
          <w:rFonts w:ascii="Arial" w:hAnsi="Arial" w:cs="Arial"/>
          <w:color w:val="000000" w:themeColor="text1"/>
          <w:sz w:val="19"/>
          <w:szCs w:val="19"/>
        </w:rPr>
        <w:t>rojektová dokumentácia</w:t>
      </w:r>
      <w:r w:rsidRPr="00797B60">
        <w:rPr>
          <w:rFonts w:ascii="Arial" w:hAnsi="Arial" w:cs="Arial"/>
          <w:color w:val="000000" w:themeColor="text1"/>
          <w:sz w:val="19"/>
          <w:szCs w:val="19"/>
        </w:rPr>
        <w:t>.</w:t>
      </w:r>
    </w:p>
    <w:p w14:paraId="6719F216" w14:textId="7604AE88" w:rsidR="00D13DB9" w:rsidRPr="00797B60" w:rsidRDefault="00D13DB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222222"/>
          <w:sz w:val="19"/>
          <w:szCs w:val="19"/>
          <w:shd w:val="clear" w:color="auto" w:fill="FFFFFF"/>
        </w:rPr>
        <w:t>Hodnotiteľ posúdi (áno/nie), či je projekt</w:t>
      </w:r>
      <w:r w:rsidRPr="00797B60">
        <w:rPr>
          <w:rStyle w:val="apple-converted-space"/>
          <w:rFonts w:ascii="Arial" w:hAnsi="Arial" w:cs="Arial"/>
          <w:color w:val="222222"/>
          <w:sz w:val="19"/>
          <w:szCs w:val="19"/>
          <w:shd w:val="clear" w:color="auto" w:fill="FFFFFF"/>
        </w:rPr>
        <w:t> </w:t>
      </w:r>
      <w:r w:rsidRPr="00797B60">
        <w:rPr>
          <w:rFonts w:ascii="Arial" w:hAnsi="Arial" w:cs="Arial"/>
          <w:color w:val="222222"/>
          <w:sz w:val="19"/>
          <w:szCs w:val="19"/>
          <w:shd w:val="clear" w:color="auto" w:fill="FFFFFF"/>
        </w:rPr>
        <w:t>spĺňa podmienku prístupnosti podľa čl. 9 Dohovoru OSN o právach osôb so zdravotným postihnutím a relevantné požiadavky vyplývajúce z vyhlášky MŽP SR 532/2002 Z. z. a Zákona č. 50/1976 Z. z. o územnom plánovaní a stavebnom poriadku.</w:t>
      </w:r>
      <w:r w:rsidRPr="00797B60">
        <w:rPr>
          <w:rStyle w:val="apple-converted-space"/>
          <w:rFonts w:ascii="Arial" w:hAnsi="Arial" w:cs="Arial"/>
          <w:color w:val="222222"/>
          <w:sz w:val="19"/>
          <w:szCs w:val="19"/>
          <w:shd w:val="clear" w:color="auto" w:fill="FFFFFF"/>
        </w:rPr>
        <w:t> </w:t>
      </w:r>
      <w:r w:rsidRPr="00797B60">
        <w:rPr>
          <w:rFonts w:ascii="Arial" w:hAnsi="Arial" w:cs="Arial"/>
          <w:color w:val="222222"/>
          <w:sz w:val="19"/>
          <w:szCs w:val="19"/>
          <w:shd w:val="clear" w:color="auto" w:fill="FFFFFF"/>
        </w:rPr>
        <w:t>Hodnotiteľ posúdi najmä, či stavebné objekty</w:t>
      </w:r>
      <w:r w:rsidR="00166AFD">
        <w:rPr>
          <w:rFonts w:ascii="Arial" w:hAnsi="Arial" w:cs="Arial"/>
          <w:color w:val="222222"/>
          <w:sz w:val="19"/>
          <w:szCs w:val="19"/>
          <w:shd w:val="clear" w:color="auto" w:fill="FFFFFF"/>
        </w:rPr>
        <w:t xml:space="preserve"> a</w:t>
      </w:r>
      <w:r w:rsidRPr="00797B60">
        <w:rPr>
          <w:rFonts w:ascii="Arial" w:hAnsi="Arial" w:cs="Arial"/>
          <w:color w:val="222222"/>
          <w:sz w:val="19"/>
          <w:szCs w:val="19"/>
          <w:shd w:val="clear" w:color="auto" w:fill="FFFFFF"/>
        </w:rPr>
        <w:t xml:space="preserve"> verejne prístupné priestory sú</w:t>
      </w:r>
      <w:r w:rsidR="00166AFD">
        <w:rPr>
          <w:rFonts w:ascii="Arial" w:hAnsi="Arial" w:cs="Arial"/>
          <w:color w:val="222222"/>
          <w:sz w:val="19"/>
          <w:szCs w:val="19"/>
          <w:shd w:val="clear" w:color="auto" w:fill="FFFFFF"/>
        </w:rPr>
        <w:t>/budú</w:t>
      </w:r>
      <w:r w:rsidRPr="00797B60">
        <w:rPr>
          <w:rFonts w:ascii="Arial" w:hAnsi="Arial" w:cs="Arial"/>
          <w:color w:val="222222"/>
          <w:sz w:val="19"/>
          <w:szCs w:val="19"/>
          <w:shd w:val="clear" w:color="auto" w:fill="FFFFFF"/>
        </w:rPr>
        <w:t xml:space="preserve"> bezbariérové</w:t>
      </w:r>
      <w:r w:rsidR="00166AFD">
        <w:rPr>
          <w:rFonts w:ascii="Arial" w:hAnsi="Arial" w:cs="Arial"/>
          <w:color w:val="222222"/>
          <w:sz w:val="19"/>
          <w:szCs w:val="19"/>
          <w:shd w:val="clear" w:color="auto" w:fill="FFFFFF"/>
        </w:rPr>
        <w:t>,</w:t>
      </w:r>
      <w:r w:rsidRPr="00797B60">
        <w:rPr>
          <w:rFonts w:ascii="Arial" w:hAnsi="Arial" w:cs="Arial"/>
          <w:color w:val="222222"/>
          <w:sz w:val="19"/>
          <w:szCs w:val="19"/>
          <w:shd w:val="clear" w:color="auto" w:fill="FFFFFF"/>
        </w:rPr>
        <w:t xml:space="preserve"> sú</w:t>
      </w:r>
      <w:r w:rsidR="00166AFD">
        <w:rPr>
          <w:rFonts w:ascii="Arial" w:hAnsi="Arial" w:cs="Arial"/>
          <w:color w:val="222222"/>
          <w:sz w:val="19"/>
          <w:szCs w:val="19"/>
          <w:shd w:val="clear" w:color="auto" w:fill="FFFFFF"/>
        </w:rPr>
        <w:t>/budú</w:t>
      </w:r>
      <w:r w:rsidRPr="00797B60">
        <w:rPr>
          <w:rFonts w:ascii="Arial" w:hAnsi="Arial" w:cs="Arial"/>
          <w:color w:val="222222"/>
          <w:sz w:val="19"/>
          <w:szCs w:val="19"/>
          <w:shd w:val="clear" w:color="auto" w:fill="FFFFFF"/>
        </w:rPr>
        <w:t xml:space="preserve"> v súlade s princípmi univerzálneho navrhovania a</w:t>
      </w:r>
      <w:r w:rsidR="00166AFD">
        <w:rPr>
          <w:rFonts w:ascii="Arial" w:hAnsi="Arial" w:cs="Arial"/>
          <w:color w:val="222222"/>
          <w:sz w:val="19"/>
          <w:szCs w:val="19"/>
          <w:shd w:val="clear" w:color="auto" w:fill="FFFFFF"/>
        </w:rPr>
        <w:t> </w:t>
      </w:r>
      <w:r w:rsidR="00166AFD" w:rsidRPr="00797B60">
        <w:rPr>
          <w:rFonts w:ascii="Arial" w:hAnsi="Arial" w:cs="Arial"/>
          <w:color w:val="222222"/>
          <w:sz w:val="19"/>
          <w:szCs w:val="19"/>
          <w:shd w:val="clear" w:color="auto" w:fill="FFFFFF"/>
        </w:rPr>
        <w:t>vytvárajú</w:t>
      </w:r>
      <w:r w:rsidR="00166AFD">
        <w:rPr>
          <w:rFonts w:ascii="Arial" w:hAnsi="Arial" w:cs="Arial"/>
          <w:color w:val="222222"/>
          <w:sz w:val="19"/>
          <w:szCs w:val="19"/>
          <w:shd w:val="clear" w:color="auto" w:fill="FFFFFF"/>
        </w:rPr>
        <w:t xml:space="preserve">/budú vytvárať </w:t>
      </w:r>
      <w:r w:rsidRPr="00797B60">
        <w:rPr>
          <w:rFonts w:ascii="Arial" w:hAnsi="Arial" w:cs="Arial"/>
          <w:color w:val="222222"/>
          <w:sz w:val="19"/>
          <w:szCs w:val="19"/>
          <w:shd w:val="clear" w:color="auto" w:fill="FFFFFF"/>
        </w:rPr>
        <w:t>podmienky pre prístup osobám so zdravotným postihnutím.</w:t>
      </w:r>
      <w:r w:rsidRPr="00797B60">
        <w:rPr>
          <w:rFonts w:ascii="Arial" w:hAnsi="Arial" w:cs="Arial"/>
          <w:color w:val="000000" w:themeColor="text1"/>
          <w:sz w:val="19"/>
          <w:szCs w:val="19"/>
        </w:rPr>
        <w:t xml:space="preserve"> </w:t>
      </w:r>
    </w:p>
    <w:p w14:paraId="696910CE" w14:textId="77931317" w:rsidR="006E3EBD" w:rsidRDefault="006E3EBD"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w:t>
      </w:r>
      <w:r w:rsidR="0020213F">
        <w:rPr>
          <w:rFonts w:ascii="Arial" w:hAnsi="Arial" w:cs="Arial"/>
          <w:color w:val="000000" w:themeColor="text1"/>
          <w:sz w:val="19"/>
          <w:szCs w:val="19"/>
        </w:rPr>
        <w:t>aj</w:t>
      </w:r>
      <w:r w:rsidRPr="00797B60">
        <w:rPr>
          <w:rFonts w:ascii="Arial" w:hAnsi="Arial" w:cs="Arial"/>
          <w:color w:val="000000" w:themeColor="text1"/>
          <w:sz w:val="19"/>
          <w:szCs w:val="19"/>
        </w:rPr>
        <w:t> negatívneho hodnotenia.</w:t>
      </w:r>
    </w:p>
    <w:tbl>
      <w:tblPr>
        <w:tblStyle w:val="TableGrid6"/>
        <w:tblW w:w="4982" w:type="pct"/>
        <w:tblLayout w:type="fixed"/>
        <w:tblLook w:val="04A0" w:firstRow="1" w:lastRow="0" w:firstColumn="1" w:lastColumn="0" w:noHBand="0" w:noVBand="1"/>
      </w:tblPr>
      <w:tblGrid>
        <w:gridCol w:w="570"/>
        <w:gridCol w:w="2559"/>
        <w:gridCol w:w="4392"/>
        <w:gridCol w:w="1513"/>
        <w:gridCol w:w="1489"/>
        <w:gridCol w:w="4549"/>
      </w:tblGrid>
      <w:tr w:rsidR="00137E61" w:rsidRPr="00797B60" w14:paraId="4FFEAB9E" w14:textId="77777777" w:rsidTr="00F90F7D">
        <w:trPr>
          <w:trHeight w:val="397"/>
        </w:trPr>
        <w:tc>
          <w:tcPr>
            <w:tcW w:w="189" w:type="pct"/>
            <w:shd w:val="clear" w:color="auto" w:fill="DEEAF6" w:themeFill="accent1" w:themeFillTint="33"/>
            <w:vAlign w:val="center"/>
            <w:hideMark/>
          </w:tcPr>
          <w:p w14:paraId="7EB68E5E"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3C809CB1"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2D08058C"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27C99E22" w14:textId="77777777" w:rsidR="00137E61" w:rsidRPr="00797B60" w:rsidRDefault="00137E61"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7CC442C2" w14:textId="77777777" w:rsidR="00137E61" w:rsidRPr="00797B60" w:rsidRDefault="00137E61"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shd w:val="clear" w:color="auto" w:fill="DEEAF6" w:themeFill="accent1" w:themeFillTint="33"/>
            <w:vAlign w:val="center"/>
            <w:hideMark/>
          </w:tcPr>
          <w:p w14:paraId="10420677"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68856CCB" w14:textId="77777777" w:rsidTr="00647036">
        <w:trPr>
          <w:trHeight w:val="841"/>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780AA290"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1.7</w:t>
            </w: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4B0B6A2B"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Výrazný príspevok projektu k priorite 16 Stratégie rozvoja verejnej osobnej a nemotorovej dopravy v SR do roku 2020</w:t>
            </w:r>
          </w:p>
        </w:tc>
        <w:tc>
          <w:tcPr>
            <w:tcW w:w="1457" w:type="pct"/>
            <w:vMerge w:val="restart"/>
            <w:tcBorders>
              <w:top w:val="single" w:sz="4" w:space="0" w:color="auto"/>
              <w:left w:val="single" w:sz="4" w:space="0" w:color="auto"/>
              <w:bottom w:val="single" w:sz="4" w:space="0" w:color="auto"/>
              <w:right w:val="single" w:sz="4" w:space="0" w:color="auto"/>
            </w:tcBorders>
            <w:vAlign w:val="center"/>
          </w:tcPr>
          <w:p w14:paraId="0FF4D734"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Projekt výrazne prispieva k priorite 16 Stratégie rozvoja verejnej osobnej a nemotorovej dopravy v SR do roku 2020 “ Umožnenie využívania cyklistickej dopravy na cyklodopravné účely v mestách a obciach s dôrazom na nadväznosť na terminály a zastávky verejnej osobnej dopravy a tiež na dopravu medzi obcami“.</w:t>
            </w:r>
          </w:p>
          <w:p w14:paraId="3EF0A8BA" w14:textId="77777777" w:rsidR="007B6530" w:rsidRPr="00797B60" w:rsidRDefault="007B6530" w:rsidP="00B36ABB">
            <w:pPr>
              <w:spacing w:line="288" w:lineRule="auto"/>
              <w:jc w:val="both"/>
              <w:rPr>
                <w:rFonts w:ascii="Arial" w:hAnsi="Arial" w:cs="Arial"/>
                <w:color w:val="000000" w:themeColor="text1"/>
                <w:sz w:val="19"/>
                <w:szCs w:val="19"/>
              </w:rPr>
            </w:pPr>
          </w:p>
          <w:p w14:paraId="3185C24F"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Kritérium hodnotí nadväznosť navrhovaného </w:t>
            </w:r>
            <w:r w:rsidRPr="00797B60">
              <w:rPr>
                <w:rFonts w:ascii="Arial" w:hAnsi="Arial" w:cs="Arial"/>
                <w:color w:val="000000" w:themeColor="text1"/>
                <w:sz w:val="19"/>
                <w:szCs w:val="19"/>
              </w:rPr>
              <w:lastRenderedPageBreak/>
              <w:t>projektu na infraštruktúru verejnej osobnej dopravy.</w:t>
            </w:r>
          </w:p>
        </w:tc>
        <w:tc>
          <w:tcPr>
            <w:tcW w:w="502" w:type="pct"/>
            <w:vMerge w:val="restart"/>
            <w:tcBorders>
              <w:top w:val="single" w:sz="4" w:space="0" w:color="auto"/>
              <w:left w:val="single" w:sz="4" w:space="0" w:color="auto"/>
              <w:bottom w:val="single" w:sz="4" w:space="0" w:color="auto"/>
              <w:right w:val="single" w:sz="4" w:space="0" w:color="auto"/>
            </w:tcBorders>
            <w:vAlign w:val="center"/>
            <w:hideMark/>
          </w:tcPr>
          <w:p w14:paraId="737C2943"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lastRenderedPageBreak/>
              <w:t>Bodové kritérium</w:t>
            </w:r>
          </w:p>
        </w:tc>
        <w:tc>
          <w:tcPr>
            <w:tcW w:w="494" w:type="pct"/>
            <w:tcBorders>
              <w:top w:val="single" w:sz="4" w:space="0" w:color="auto"/>
              <w:left w:val="single" w:sz="4" w:space="0" w:color="auto"/>
              <w:bottom w:val="single" w:sz="4" w:space="0" w:color="auto"/>
              <w:right w:val="single" w:sz="4" w:space="0" w:color="auto"/>
            </w:tcBorders>
            <w:vAlign w:val="center"/>
            <w:hideMark/>
          </w:tcPr>
          <w:p w14:paraId="7D47E400"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hAnsi="Arial" w:cs="Arial"/>
                <w:color w:val="000000" w:themeColor="text1"/>
                <w:sz w:val="19"/>
                <w:szCs w:val="19"/>
                <w:u w:color="000000"/>
              </w:rPr>
              <w:t>2</w:t>
            </w:r>
          </w:p>
        </w:tc>
        <w:tc>
          <w:tcPr>
            <w:tcW w:w="1509" w:type="pct"/>
            <w:tcBorders>
              <w:top w:val="single" w:sz="4" w:space="0" w:color="auto"/>
              <w:left w:val="single" w:sz="4" w:space="0" w:color="auto"/>
              <w:bottom w:val="single" w:sz="4" w:space="0" w:color="auto"/>
              <w:right w:val="single" w:sz="4" w:space="0" w:color="auto"/>
            </w:tcBorders>
            <w:vAlign w:val="center"/>
            <w:hideMark/>
          </w:tcPr>
          <w:p w14:paraId="4A02CD29"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Navrhovaný projekt priamo nadväzuje na</w:t>
            </w:r>
            <w:r w:rsidRPr="00797B60">
              <w:rPr>
                <w:rFonts w:ascii="Arial" w:hAnsi="Arial" w:cs="Arial"/>
                <w:color w:val="000000" w:themeColor="text1"/>
                <w:sz w:val="19"/>
                <w:szCs w:val="19"/>
              </w:rPr>
              <w:t xml:space="preserve"> terminály, na zastávky/stanice VOD.</w:t>
            </w:r>
          </w:p>
        </w:tc>
      </w:tr>
      <w:tr w:rsidR="007B6530" w:rsidRPr="00797B60" w14:paraId="47E56521" w14:textId="77777777" w:rsidTr="00137E61">
        <w:trPr>
          <w:trHeight w:val="285"/>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61AB8BD9"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0D20F773"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44C1B4AB"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14:paraId="563CDF4F"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hideMark/>
          </w:tcPr>
          <w:p w14:paraId="784FB5B5"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hAnsi="Arial" w:cs="Arial"/>
                <w:color w:val="000000" w:themeColor="text1"/>
                <w:sz w:val="19"/>
                <w:szCs w:val="19"/>
                <w:u w:color="000000"/>
              </w:rPr>
              <w:t>0</w:t>
            </w:r>
          </w:p>
        </w:tc>
        <w:tc>
          <w:tcPr>
            <w:tcW w:w="1509" w:type="pct"/>
            <w:tcBorders>
              <w:top w:val="single" w:sz="4" w:space="0" w:color="auto"/>
              <w:left w:val="single" w:sz="4" w:space="0" w:color="auto"/>
              <w:bottom w:val="single" w:sz="4" w:space="0" w:color="auto"/>
              <w:right w:val="single" w:sz="4" w:space="0" w:color="auto"/>
            </w:tcBorders>
            <w:vAlign w:val="center"/>
            <w:hideMark/>
          </w:tcPr>
          <w:p w14:paraId="24FAE30E"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Navrhovaný projekt nenadväzuje priamo na</w:t>
            </w:r>
            <w:r w:rsidRPr="00797B60">
              <w:rPr>
                <w:rFonts w:ascii="Arial" w:hAnsi="Arial" w:cs="Arial"/>
                <w:color w:val="000000" w:themeColor="text1"/>
                <w:sz w:val="19"/>
                <w:szCs w:val="19"/>
              </w:rPr>
              <w:t xml:space="preserve"> terminály, na zastávky/stanice VOD. </w:t>
            </w:r>
          </w:p>
        </w:tc>
      </w:tr>
    </w:tbl>
    <w:p w14:paraId="4665830C" w14:textId="36FE369F" w:rsidR="00521BB7" w:rsidRPr="00797B60" w:rsidRDefault="00521BB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 príloha Opis projektu</w:t>
      </w:r>
      <w:r w:rsidR="00121B29">
        <w:rPr>
          <w:rFonts w:ascii="Arial" w:hAnsi="Arial" w:cs="Arial"/>
          <w:color w:val="000000" w:themeColor="text1"/>
          <w:sz w:val="19"/>
          <w:szCs w:val="19"/>
        </w:rPr>
        <w:t>, príloha Projektová dokumentácia</w:t>
      </w:r>
      <w:r w:rsidRPr="00797B60">
        <w:rPr>
          <w:rFonts w:ascii="Arial" w:hAnsi="Arial" w:cs="Arial"/>
          <w:color w:val="000000" w:themeColor="text1"/>
          <w:sz w:val="19"/>
          <w:szCs w:val="19"/>
        </w:rPr>
        <w:t>.</w:t>
      </w:r>
    </w:p>
    <w:p w14:paraId="3F6137F4" w14:textId="32C244CD" w:rsidR="00521BB7" w:rsidRPr="00797B60" w:rsidRDefault="00521BB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či je správne a konkrétne deklarovaný príspevok projektu k priorite 16 Stratégie rozvoja verejnej osobnej a nemotorovej dopravy v SR do roku 2020 definovanej ako „Umožnenie využívania cyklistickej dopravy na cyklodopravné účely v mestách a obciach s dôrazom na nadväznosť na terminály a zastávky verejnej osobnej dopravy a tiež na dopravu medzi obcami“. Následne vyhodnotí kritérium (2/0) v zmysle popisu aplikácie hodnotiaceho kritéria, pričom hodnotí či aktivity projektu</w:t>
      </w:r>
      <w:r w:rsidR="00647036">
        <w:rPr>
          <w:rFonts w:ascii="Arial" w:hAnsi="Arial" w:cs="Arial"/>
          <w:color w:val="000000" w:themeColor="text1"/>
          <w:sz w:val="19"/>
          <w:szCs w:val="19"/>
        </w:rPr>
        <w:t xml:space="preserve"> priamo nadväzujú na terminály alebo </w:t>
      </w:r>
      <w:r w:rsidRPr="00797B60">
        <w:rPr>
          <w:rFonts w:ascii="Arial" w:hAnsi="Arial" w:cs="Arial"/>
          <w:color w:val="000000" w:themeColor="text1"/>
          <w:sz w:val="19"/>
          <w:szCs w:val="19"/>
        </w:rPr>
        <w:t>na zastávky/stanice VOD.</w:t>
      </w:r>
    </w:p>
    <w:p w14:paraId="0FAC6841" w14:textId="77777777" w:rsidR="00137E61" w:rsidRDefault="00521BB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797B60">
        <w:rPr>
          <w:rFonts w:ascii="Arial" w:hAnsi="Arial" w:cs="Arial"/>
          <w:color w:val="000000" w:themeColor="text1"/>
          <w:sz w:val="19"/>
          <w:szCs w:val="19"/>
        </w:rPr>
        <w:t>bodového</w:t>
      </w:r>
      <w:r w:rsidRPr="00797B60">
        <w:rPr>
          <w:rFonts w:ascii="Arial" w:hAnsi="Arial" w:cs="Arial"/>
          <w:color w:val="000000" w:themeColor="text1"/>
          <w:sz w:val="19"/>
          <w:szCs w:val="19"/>
        </w:rPr>
        <w:t xml:space="preserve"> kritéria.</w:t>
      </w:r>
    </w:p>
    <w:p w14:paraId="1D2F9694" w14:textId="77777777" w:rsidR="00CE00CA" w:rsidRPr="00797B60" w:rsidRDefault="00CE00CA" w:rsidP="001A6468">
      <w:pPr>
        <w:spacing w:before="120" w:after="120" w:line="288" w:lineRule="auto"/>
        <w:jc w:val="both"/>
        <w:rPr>
          <w:rFonts w:ascii="Arial" w:hAnsi="Arial" w:cs="Arial"/>
          <w:color w:val="000000" w:themeColor="text1"/>
          <w:sz w:val="19"/>
          <w:szCs w:val="19"/>
        </w:rPr>
      </w:pPr>
    </w:p>
    <w:tbl>
      <w:tblPr>
        <w:tblStyle w:val="TableGrid6"/>
        <w:tblW w:w="4982" w:type="pct"/>
        <w:tblLayout w:type="fixed"/>
        <w:tblLook w:val="04A0" w:firstRow="1" w:lastRow="0" w:firstColumn="1" w:lastColumn="0" w:noHBand="0" w:noVBand="1"/>
      </w:tblPr>
      <w:tblGrid>
        <w:gridCol w:w="570"/>
        <w:gridCol w:w="2559"/>
        <w:gridCol w:w="4392"/>
        <w:gridCol w:w="1513"/>
        <w:gridCol w:w="1489"/>
        <w:gridCol w:w="4549"/>
      </w:tblGrid>
      <w:tr w:rsidR="00137E61" w:rsidRPr="00797B60" w14:paraId="2375C3DB" w14:textId="77777777" w:rsidTr="00F90F7D">
        <w:trPr>
          <w:trHeight w:val="397"/>
        </w:trPr>
        <w:tc>
          <w:tcPr>
            <w:tcW w:w="189" w:type="pct"/>
            <w:shd w:val="clear" w:color="auto" w:fill="DEEAF6" w:themeFill="accent1" w:themeFillTint="33"/>
            <w:vAlign w:val="center"/>
            <w:hideMark/>
          </w:tcPr>
          <w:p w14:paraId="64284C92"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790E5766"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363BE681"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3306C5D8" w14:textId="77777777" w:rsidR="00137E61" w:rsidRPr="00797B60" w:rsidRDefault="00137E61"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25E0C749" w14:textId="77777777" w:rsidR="00137E61" w:rsidRPr="00797B60" w:rsidRDefault="00137E61"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shd w:val="clear" w:color="auto" w:fill="DEEAF6" w:themeFill="accent1" w:themeFillTint="33"/>
            <w:vAlign w:val="center"/>
            <w:hideMark/>
          </w:tcPr>
          <w:p w14:paraId="3B4A10DD"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14DDF76B" w14:textId="77777777" w:rsidTr="00225FE4">
        <w:trPr>
          <w:trHeight w:val="494"/>
        </w:trPr>
        <w:tc>
          <w:tcPr>
            <w:tcW w:w="189" w:type="pct"/>
            <w:vMerge w:val="restart"/>
            <w:tcBorders>
              <w:top w:val="single" w:sz="4" w:space="0" w:color="auto"/>
              <w:left w:val="single" w:sz="4" w:space="0" w:color="auto"/>
              <w:right w:val="single" w:sz="4" w:space="0" w:color="auto"/>
            </w:tcBorders>
            <w:vAlign w:val="center"/>
          </w:tcPr>
          <w:p w14:paraId="77E76CAA"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1.8</w:t>
            </w:r>
          </w:p>
        </w:tc>
        <w:tc>
          <w:tcPr>
            <w:tcW w:w="849" w:type="pct"/>
            <w:vMerge w:val="restart"/>
            <w:tcBorders>
              <w:top w:val="single" w:sz="4" w:space="0" w:color="auto"/>
              <w:left w:val="single" w:sz="4" w:space="0" w:color="auto"/>
              <w:right w:val="single" w:sz="4" w:space="0" w:color="auto"/>
            </w:tcBorders>
            <w:vAlign w:val="center"/>
          </w:tcPr>
          <w:p w14:paraId="0440BA3C"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Komplementarita s aktivitami OPII, OPD, IROP a/alebo OPBK</w:t>
            </w:r>
          </w:p>
        </w:tc>
        <w:tc>
          <w:tcPr>
            <w:tcW w:w="1457" w:type="pct"/>
            <w:vMerge w:val="restart"/>
            <w:tcBorders>
              <w:top w:val="single" w:sz="4" w:space="0" w:color="auto"/>
              <w:left w:val="single" w:sz="4" w:space="0" w:color="auto"/>
              <w:right w:val="single" w:sz="4" w:space="0" w:color="auto"/>
            </w:tcBorders>
            <w:vAlign w:val="center"/>
          </w:tcPr>
          <w:p w14:paraId="423548AB" w14:textId="77777777" w:rsidR="007B6530" w:rsidRPr="00797B60" w:rsidRDefault="007B6530" w:rsidP="00B36ABB">
            <w:pPr>
              <w:spacing w:line="288" w:lineRule="auto"/>
              <w:ind w:right="-95"/>
              <w:jc w:val="both"/>
              <w:rPr>
                <w:rFonts w:ascii="Arial" w:hAnsi="Arial" w:cs="Arial"/>
                <w:color w:val="000000" w:themeColor="text1"/>
                <w:sz w:val="19"/>
                <w:szCs w:val="19"/>
              </w:rPr>
            </w:pPr>
            <w:r w:rsidRPr="00797B60">
              <w:rPr>
                <w:rFonts w:ascii="Arial" w:hAnsi="Arial" w:cs="Arial"/>
                <w:color w:val="000000" w:themeColor="text1"/>
                <w:sz w:val="19"/>
                <w:szCs w:val="19"/>
              </w:rPr>
              <w:t>Projekt predchádza aktivitám Operačného programu Integrovaná infraštruktúra, Operačného programu Doprava, Integrovaného regionálneho operačného programu a/alebo Operačného programu Bratislavský kraj alebo na ne nadväzuje alebo ich dopĺňa.</w:t>
            </w:r>
          </w:p>
        </w:tc>
        <w:tc>
          <w:tcPr>
            <w:tcW w:w="502" w:type="pct"/>
            <w:vMerge w:val="restart"/>
            <w:tcBorders>
              <w:top w:val="single" w:sz="4" w:space="0" w:color="auto"/>
              <w:left w:val="single" w:sz="4" w:space="0" w:color="auto"/>
              <w:right w:val="single" w:sz="4" w:space="0" w:color="auto"/>
            </w:tcBorders>
            <w:vAlign w:val="center"/>
          </w:tcPr>
          <w:p w14:paraId="11319CCB"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Bodové kritérium</w:t>
            </w:r>
          </w:p>
        </w:tc>
        <w:tc>
          <w:tcPr>
            <w:tcW w:w="494" w:type="pct"/>
            <w:tcBorders>
              <w:top w:val="single" w:sz="4" w:space="0" w:color="auto"/>
              <w:left w:val="single" w:sz="4" w:space="0" w:color="auto"/>
              <w:bottom w:val="single" w:sz="4" w:space="0" w:color="auto"/>
              <w:right w:val="single" w:sz="4" w:space="0" w:color="auto"/>
            </w:tcBorders>
            <w:vAlign w:val="center"/>
          </w:tcPr>
          <w:p w14:paraId="3758D4F7"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hAnsi="Arial" w:cs="Arial"/>
                <w:color w:val="000000" w:themeColor="text1"/>
                <w:sz w:val="19"/>
                <w:szCs w:val="19"/>
              </w:rPr>
              <w:t>4</w:t>
            </w:r>
          </w:p>
        </w:tc>
        <w:tc>
          <w:tcPr>
            <w:tcW w:w="1509" w:type="pct"/>
            <w:tcBorders>
              <w:top w:val="single" w:sz="4" w:space="0" w:color="auto"/>
              <w:left w:val="single" w:sz="4" w:space="0" w:color="auto"/>
              <w:bottom w:val="single" w:sz="4" w:space="0" w:color="auto"/>
              <w:right w:val="single" w:sz="4" w:space="0" w:color="auto"/>
            </w:tcBorders>
            <w:vAlign w:val="center"/>
          </w:tcPr>
          <w:p w14:paraId="65EECA91"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Projekt predchádza aktivitám OPII, OPD, IROP a/alebo OPBK alebo na ne nadväzuje alebo ich dopĺňa.</w:t>
            </w:r>
          </w:p>
        </w:tc>
      </w:tr>
      <w:tr w:rsidR="007B6530" w:rsidRPr="00797B60" w14:paraId="79F43D4F" w14:textId="77777777" w:rsidTr="00225FE4">
        <w:trPr>
          <w:trHeight w:val="139"/>
        </w:trPr>
        <w:tc>
          <w:tcPr>
            <w:tcW w:w="189" w:type="pct"/>
            <w:vMerge/>
            <w:tcBorders>
              <w:left w:val="single" w:sz="4" w:space="0" w:color="auto"/>
              <w:bottom w:val="single" w:sz="4" w:space="0" w:color="auto"/>
              <w:right w:val="single" w:sz="4" w:space="0" w:color="auto"/>
            </w:tcBorders>
            <w:vAlign w:val="center"/>
          </w:tcPr>
          <w:p w14:paraId="22697613"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9" w:type="pct"/>
            <w:vMerge/>
            <w:tcBorders>
              <w:left w:val="single" w:sz="4" w:space="0" w:color="auto"/>
              <w:bottom w:val="single" w:sz="4" w:space="0" w:color="auto"/>
              <w:right w:val="single" w:sz="4" w:space="0" w:color="auto"/>
            </w:tcBorders>
            <w:vAlign w:val="center"/>
          </w:tcPr>
          <w:p w14:paraId="42E38534"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left w:val="single" w:sz="4" w:space="0" w:color="auto"/>
              <w:bottom w:val="single" w:sz="4" w:space="0" w:color="auto"/>
              <w:right w:val="single" w:sz="4" w:space="0" w:color="auto"/>
            </w:tcBorders>
            <w:vAlign w:val="center"/>
          </w:tcPr>
          <w:p w14:paraId="2D79EE9D"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tcBorders>
              <w:left w:val="single" w:sz="4" w:space="0" w:color="auto"/>
              <w:bottom w:val="single" w:sz="4" w:space="0" w:color="auto"/>
              <w:right w:val="single" w:sz="4" w:space="0" w:color="auto"/>
            </w:tcBorders>
            <w:vAlign w:val="center"/>
          </w:tcPr>
          <w:p w14:paraId="39C3C4E4"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tcPr>
          <w:p w14:paraId="26654016"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hAnsi="Arial" w:cs="Arial"/>
                <w:color w:val="000000" w:themeColor="text1"/>
                <w:sz w:val="19"/>
                <w:szCs w:val="19"/>
              </w:rPr>
              <w:t>0</w:t>
            </w:r>
          </w:p>
        </w:tc>
        <w:tc>
          <w:tcPr>
            <w:tcW w:w="1509" w:type="pct"/>
            <w:tcBorders>
              <w:top w:val="single" w:sz="4" w:space="0" w:color="auto"/>
              <w:left w:val="single" w:sz="4" w:space="0" w:color="auto"/>
              <w:bottom w:val="single" w:sz="4" w:space="0" w:color="auto"/>
              <w:right w:val="single" w:sz="4" w:space="0" w:color="auto"/>
            </w:tcBorders>
            <w:vAlign w:val="center"/>
          </w:tcPr>
          <w:p w14:paraId="15585CFE"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Projekt nepredchádza aktivitám žiadneho z operačných programov OPII, OPD, IROP alebo OPBK ani na ne nadväzuje ani ich nedopĺňa.</w:t>
            </w:r>
          </w:p>
        </w:tc>
      </w:tr>
    </w:tbl>
    <w:p w14:paraId="29E0F304" w14:textId="77777777" w:rsidR="00C056E7"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 10.1 Aktivity projektu a očakávané́ merateľné ukazovatele, príloha Opis projektu.</w:t>
      </w:r>
    </w:p>
    <w:p w14:paraId="35D7A8E9" w14:textId="77777777" w:rsidR="00656F26" w:rsidRPr="00797B60" w:rsidRDefault="00656F26" w:rsidP="001A6468">
      <w:pPr>
        <w:pStyle w:val="Default"/>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xml:space="preserve">, či je v rámci žiadosti o NFP deklarovaná komplementarita s aktivitami Operačného programu Integrovaná infraštruktúra, Operačného programu Doprava, Integrovaného regionálneho operačného programu a/alebo Operačného programu Bratislavský kraj.  Následne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či deklarovaný́ príspevok vyplýva z realizácie konkrétnych aktivít projektu pričom realizácia projektu predchádz</w:t>
      </w:r>
      <w:r w:rsidR="00BF19EE" w:rsidRPr="00797B60">
        <w:rPr>
          <w:rFonts w:ascii="Arial" w:hAnsi="Arial" w:cs="Arial"/>
          <w:color w:val="000000" w:themeColor="text1"/>
          <w:sz w:val="19"/>
          <w:szCs w:val="19"/>
        </w:rPr>
        <w:t xml:space="preserve">a, </w:t>
      </w:r>
      <w:r w:rsidRPr="00797B60">
        <w:rPr>
          <w:rFonts w:ascii="Arial" w:hAnsi="Arial" w:cs="Arial"/>
          <w:color w:val="000000" w:themeColor="text1"/>
          <w:sz w:val="19"/>
          <w:szCs w:val="19"/>
        </w:rPr>
        <w:t>nadväzuje</w:t>
      </w:r>
      <w:r w:rsidR="00BF19EE" w:rsidRPr="00797B60">
        <w:rPr>
          <w:rFonts w:ascii="Arial" w:hAnsi="Arial" w:cs="Arial"/>
          <w:color w:val="000000" w:themeColor="text1"/>
          <w:sz w:val="19"/>
          <w:szCs w:val="19"/>
        </w:rPr>
        <w:t xml:space="preserve"> alebo do</w:t>
      </w:r>
      <w:r w:rsidR="00156AF7" w:rsidRPr="00797B60">
        <w:rPr>
          <w:rFonts w:ascii="Arial" w:hAnsi="Arial" w:cs="Arial"/>
          <w:color w:val="000000" w:themeColor="text1"/>
          <w:sz w:val="19"/>
          <w:szCs w:val="19"/>
        </w:rPr>
        <w:t>pĺňa</w:t>
      </w:r>
      <w:r w:rsidRPr="00797B60">
        <w:rPr>
          <w:rFonts w:ascii="Arial" w:hAnsi="Arial" w:cs="Arial"/>
          <w:color w:val="000000" w:themeColor="text1"/>
          <w:sz w:val="19"/>
          <w:szCs w:val="19"/>
        </w:rPr>
        <w:t xml:space="preserve"> </w:t>
      </w:r>
      <w:r w:rsidR="00BF19EE" w:rsidRPr="00797B60">
        <w:rPr>
          <w:rFonts w:ascii="Arial" w:hAnsi="Arial" w:cs="Arial"/>
          <w:color w:val="000000" w:themeColor="text1"/>
          <w:sz w:val="19"/>
          <w:szCs w:val="19"/>
        </w:rPr>
        <w:t xml:space="preserve">aktivity  realizované prostredníctvom OPII, OPD, IROP a/alebo OPBK </w:t>
      </w:r>
      <w:r w:rsidRPr="00797B60">
        <w:rPr>
          <w:rFonts w:ascii="Arial" w:hAnsi="Arial" w:cs="Arial"/>
          <w:color w:val="000000" w:themeColor="text1"/>
          <w:sz w:val="19"/>
          <w:szCs w:val="19"/>
        </w:rPr>
        <w:t>(</w:t>
      </w:r>
      <w:r w:rsidR="002D5643" w:rsidRPr="00797B60">
        <w:rPr>
          <w:rFonts w:ascii="Arial" w:hAnsi="Arial" w:cs="Arial"/>
          <w:color w:val="000000" w:themeColor="text1"/>
          <w:sz w:val="19"/>
          <w:szCs w:val="19"/>
        </w:rPr>
        <w:t>vytváranie podmienok na pohodlnú prepravu bicyklov prostriedkami verejnej osobnej dopravy vrátane výstavby stojísk</w:t>
      </w:r>
      <w:r w:rsidR="00BF19EE" w:rsidRPr="00797B60">
        <w:rPr>
          <w:rFonts w:ascii="Arial" w:hAnsi="Arial" w:cs="Arial"/>
          <w:color w:val="000000" w:themeColor="text1"/>
          <w:sz w:val="19"/>
          <w:szCs w:val="19"/>
        </w:rPr>
        <w:t xml:space="preserve"> a </w:t>
      </w:r>
      <w:r w:rsidR="002D5643" w:rsidRPr="00797B60">
        <w:rPr>
          <w:rFonts w:ascii="Arial" w:hAnsi="Arial" w:cs="Arial"/>
          <w:color w:val="000000" w:themeColor="text1"/>
          <w:sz w:val="19"/>
          <w:szCs w:val="19"/>
        </w:rPr>
        <w:t xml:space="preserve">prístreškov pre bicykle, bezbariérového prístupu na nástupištia a napojenia na existujúcu/plánovanú sieť cyklotrás  - </w:t>
      </w:r>
      <w:r w:rsidRPr="00797B60">
        <w:rPr>
          <w:rFonts w:ascii="Arial" w:hAnsi="Arial" w:cs="Arial"/>
          <w:color w:val="000000" w:themeColor="text1"/>
          <w:sz w:val="19"/>
          <w:szCs w:val="19"/>
        </w:rPr>
        <w:t xml:space="preserve">budovanie </w:t>
      </w:r>
      <w:r w:rsidR="00156AF7" w:rsidRPr="00797B60">
        <w:rPr>
          <w:rFonts w:ascii="Arial" w:hAnsi="Arial" w:cs="Arial"/>
          <w:color w:val="000000" w:themeColor="text1"/>
          <w:sz w:val="19"/>
          <w:szCs w:val="19"/>
        </w:rPr>
        <w:t xml:space="preserve">doplnkovej </w:t>
      </w:r>
      <w:r w:rsidRPr="00797B60">
        <w:rPr>
          <w:rFonts w:ascii="Arial" w:hAnsi="Arial" w:cs="Arial"/>
          <w:color w:val="000000" w:themeColor="text1"/>
          <w:sz w:val="19"/>
          <w:szCs w:val="19"/>
        </w:rPr>
        <w:t xml:space="preserve">infraštruktúry </w:t>
      </w:r>
      <w:r w:rsidR="00156AF7" w:rsidRPr="00797B60">
        <w:rPr>
          <w:rFonts w:ascii="Arial" w:hAnsi="Arial" w:cs="Arial"/>
          <w:color w:val="000000" w:themeColor="text1"/>
          <w:sz w:val="19"/>
          <w:szCs w:val="19"/>
        </w:rPr>
        <w:t>nemotorovej</w:t>
      </w:r>
      <w:r w:rsidRPr="00797B60">
        <w:rPr>
          <w:rFonts w:ascii="Arial" w:hAnsi="Arial" w:cs="Arial"/>
          <w:color w:val="000000" w:themeColor="text1"/>
          <w:sz w:val="19"/>
          <w:szCs w:val="19"/>
        </w:rPr>
        <w:t xml:space="preserve"> dopravy, </w:t>
      </w:r>
      <w:r w:rsidR="002D5643" w:rsidRPr="00797B60">
        <w:rPr>
          <w:rFonts w:ascii="Arial" w:hAnsi="Arial" w:cs="Arial"/>
          <w:color w:val="000000" w:themeColor="text1"/>
          <w:sz w:val="19"/>
          <w:szCs w:val="19"/>
        </w:rPr>
        <w:t xml:space="preserve">zabezpečenie </w:t>
      </w:r>
      <w:r w:rsidR="00156AF7" w:rsidRPr="00797B60">
        <w:rPr>
          <w:rFonts w:ascii="Arial" w:hAnsi="Arial" w:cs="Arial"/>
          <w:color w:val="000000" w:themeColor="text1"/>
          <w:sz w:val="19"/>
          <w:szCs w:val="19"/>
        </w:rPr>
        <w:t>preprav</w:t>
      </w:r>
      <w:r w:rsidR="002D5643" w:rsidRPr="00797B60">
        <w:rPr>
          <w:rFonts w:ascii="Arial" w:hAnsi="Arial" w:cs="Arial"/>
          <w:color w:val="000000" w:themeColor="text1"/>
          <w:sz w:val="19"/>
          <w:szCs w:val="19"/>
        </w:rPr>
        <w:t>y</w:t>
      </w:r>
      <w:r w:rsidR="00156AF7" w:rsidRPr="00797B60">
        <w:rPr>
          <w:rFonts w:ascii="Arial" w:hAnsi="Arial" w:cs="Arial"/>
          <w:color w:val="000000" w:themeColor="text1"/>
          <w:sz w:val="19"/>
          <w:szCs w:val="19"/>
        </w:rPr>
        <w:t xml:space="preserve"> bicyklov v prostriedkoch VOD, aktivity zamerané na propagáciu, osvetu a podporu prestupu z individuálnej automobilovej dopravy na verejnú dopravu kombinovanú s nemotorovou dopravou</w:t>
      </w:r>
      <w:r w:rsidRPr="00797B60">
        <w:rPr>
          <w:rFonts w:ascii="Arial" w:hAnsi="Arial" w:cs="Arial"/>
          <w:color w:val="000000" w:themeColor="text1"/>
          <w:sz w:val="19"/>
          <w:szCs w:val="19"/>
        </w:rPr>
        <w:t xml:space="preserve">). V prípade, že projekt predchádza/nadväzuje na aktivity OPII OPD, IROP a/alebo OPBK pridelí bodovú hodnotu </w:t>
      </w:r>
      <w:r w:rsidR="00B74970">
        <w:rPr>
          <w:rFonts w:ascii="Arial" w:hAnsi="Arial" w:cs="Arial"/>
          <w:color w:val="000000" w:themeColor="text1"/>
          <w:sz w:val="19"/>
          <w:szCs w:val="19"/>
        </w:rPr>
        <w:t>(</w:t>
      </w:r>
      <w:r w:rsidRPr="00797B60">
        <w:rPr>
          <w:rFonts w:ascii="Arial" w:hAnsi="Arial" w:cs="Arial"/>
          <w:color w:val="000000" w:themeColor="text1"/>
          <w:sz w:val="19"/>
          <w:szCs w:val="19"/>
        </w:rPr>
        <w:t>4</w:t>
      </w:r>
      <w:r w:rsidR="00B74970">
        <w:rPr>
          <w:rFonts w:ascii="Arial" w:hAnsi="Arial" w:cs="Arial"/>
          <w:color w:val="000000" w:themeColor="text1"/>
          <w:sz w:val="19"/>
          <w:szCs w:val="19"/>
        </w:rPr>
        <w:t>)</w:t>
      </w:r>
      <w:r w:rsidRPr="00797B60">
        <w:rPr>
          <w:rFonts w:ascii="Arial" w:hAnsi="Arial" w:cs="Arial"/>
          <w:color w:val="000000" w:themeColor="text1"/>
          <w:sz w:val="19"/>
          <w:szCs w:val="19"/>
        </w:rPr>
        <w:t xml:space="preserve">, v opačnom prípade pridelí bodovú hodnotu </w:t>
      </w:r>
      <w:r w:rsidR="00B74970">
        <w:rPr>
          <w:rFonts w:ascii="Arial" w:hAnsi="Arial" w:cs="Arial"/>
          <w:color w:val="000000" w:themeColor="text1"/>
          <w:sz w:val="19"/>
          <w:szCs w:val="19"/>
        </w:rPr>
        <w:t>(0)</w:t>
      </w:r>
      <w:r w:rsidRPr="00797B60">
        <w:rPr>
          <w:rFonts w:ascii="Arial" w:hAnsi="Arial" w:cs="Arial"/>
          <w:color w:val="000000" w:themeColor="text1"/>
          <w:sz w:val="19"/>
          <w:szCs w:val="19"/>
        </w:rPr>
        <w:t>.</w:t>
      </w:r>
    </w:p>
    <w:p w14:paraId="2D77BEEC" w14:textId="77777777" w:rsidR="00225FE4"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797B60">
        <w:rPr>
          <w:rFonts w:ascii="Arial" w:hAnsi="Arial" w:cs="Arial"/>
          <w:color w:val="000000" w:themeColor="text1"/>
          <w:sz w:val="19"/>
          <w:szCs w:val="19"/>
        </w:rPr>
        <w:t>bodového</w:t>
      </w:r>
      <w:r w:rsidRPr="00797B60">
        <w:rPr>
          <w:rFonts w:ascii="Arial" w:hAnsi="Arial" w:cs="Arial"/>
          <w:color w:val="000000" w:themeColor="text1"/>
          <w:sz w:val="19"/>
          <w:szCs w:val="19"/>
        </w:rPr>
        <w:t xml:space="preserve"> kritéria.</w:t>
      </w:r>
    </w:p>
    <w:p w14:paraId="45B0702D" w14:textId="77777777" w:rsidR="00CE00CA" w:rsidRDefault="00CE00CA" w:rsidP="001A6468">
      <w:pPr>
        <w:spacing w:before="120" w:after="120" w:line="288" w:lineRule="auto"/>
        <w:jc w:val="both"/>
        <w:rPr>
          <w:rFonts w:ascii="Arial" w:hAnsi="Arial" w:cs="Arial"/>
          <w:color w:val="000000" w:themeColor="text1"/>
          <w:sz w:val="19"/>
          <w:szCs w:val="19"/>
        </w:rPr>
      </w:pPr>
    </w:p>
    <w:p w14:paraId="1CCC41F8" w14:textId="77777777" w:rsidR="00CE00CA" w:rsidRDefault="00CE00CA" w:rsidP="001A6468">
      <w:pPr>
        <w:spacing w:before="120" w:after="120" w:line="288" w:lineRule="auto"/>
        <w:jc w:val="both"/>
        <w:rPr>
          <w:rFonts w:ascii="Arial" w:hAnsi="Arial" w:cs="Arial"/>
          <w:color w:val="000000" w:themeColor="text1"/>
          <w:sz w:val="19"/>
          <w:szCs w:val="19"/>
        </w:rPr>
      </w:pPr>
    </w:p>
    <w:p w14:paraId="630B95D7" w14:textId="77777777" w:rsidR="00CE00CA" w:rsidRDefault="00CE00CA" w:rsidP="001A6468">
      <w:pPr>
        <w:spacing w:before="120" w:after="120" w:line="288" w:lineRule="auto"/>
        <w:jc w:val="both"/>
        <w:rPr>
          <w:rFonts w:ascii="Arial" w:hAnsi="Arial" w:cs="Arial"/>
          <w:color w:val="000000" w:themeColor="text1"/>
          <w:sz w:val="19"/>
          <w:szCs w:val="19"/>
        </w:rPr>
      </w:pPr>
    </w:p>
    <w:p w14:paraId="4E8055A3" w14:textId="77777777" w:rsidR="00CE00CA" w:rsidRDefault="00CE00CA" w:rsidP="001A6468">
      <w:pPr>
        <w:spacing w:before="120" w:after="120" w:line="288" w:lineRule="auto"/>
        <w:jc w:val="both"/>
        <w:rPr>
          <w:rFonts w:ascii="Arial" w:hAnsi="Arial" w:cs="Arial"/>
          <w:color w:val="000000" w:themeColor="text1"/>
          <w:sz w:val="19"/>
          <w:szCs w:val="19"/>
        </w:rPr>
      </w:pPr>
    </w:p>
    <w:p w14:paraId="2C6223B6" w14:textId="77777777" w:rsidR="00CE00CA" w:rsidRDefault="00CE00CA" w:rsidP="001A6468">
      <w:pPr>
        <w:spacing w:before="120" w:after="120" w:line="288" w:lineRule="auto"/>
        <w:jc w:val="both"/>
        <w:rPr>
          <w:rFonts w:ascii="Arial" w:hAnsi="Arial" w:cs="Arial"/>
          <w:color w:val="000000" w:themeColor="text1"/>
          <w:sz w:val="19"/>
          <w:szCs w:val="19"/>
        </w:rPr>
      </w:pPr>
    </w:p>
    <w:p w14:paraId="69FE2964" w14:textId="77777777" w:rsidR="00CE00CA" w:rsidRPr="00797B60" w:rsidRDefault="00CE00CA" w:rsidP="001A6468">
      <w:pPr>
        <w:spacing w:before="120" w:after="120" w:line="288" w:lineRule="auto"/>
        <w:jc w:val="both"/>
        <w:rPr>
          <w:rFonts w:ascii="Arial" w:hAnsi="Arial" w:cs="Arial"/>
          <w:color w:val="000000" w:themeColor="text1"/>
          <w:sz w:val="19"/>
          <w:szCs w:val="19"/>
        </w:rPr>
      </w:pPr>
    </w:p>
    <w:tbl>
      <w:tblPr>
        <w:tblStyle w:val="TableGrid6"/>
        <w:tblW w:w="4982" w:type="pct"/>
        <w:tblLayout w:type="fixed"/>
        <w:tblLook w:val="04A0" w:firstRow="1" w:lastRow="0" w:firstColumn="1" w:lastColumn="0" w:noHBand="0" w:noVBand="1"/>
      </w:tblPr>
      <w:tblGrid>
        <w:gridCol w:w="615"/>
        <w:gridCol w:w="2514"/>
        <w:gridCol w:w="4392"/>
        <w:gridCol w:w="1513"/>
        <w:gridCol w:w="1489"/>
        <w:gridCol w:w="4549"/>
      </w:tblGrid>
      <w:tr w:rsidR="007B6530" w:rsidRPr="00797B60" w14:paraId="181544B4" w14:textId="77777777" w:rsidTr="00B74970">
        <w:trPr>
          <w:trHeight w:val="397"/>
        </w:trPr>
        <w:tc>
          <w:tcPr>
            <w:tcW w:w="204" w:type="pct"/>
            <w:shd w:val="clear" w:color="auto" w:fill="DEEAF6" w:themeFill="accent1" w:themeFillTint="33"/>
            <w:vAlign w:val="center"/>
            <w:hideMark/>
          </w:tcPr>
          <w:p w14:paraId="65E43A20" w14:textId="77777777" w:rsidR="007B6530" w:rsidRPr="00797B60" w:rsidRDefault="007B6530" w:rsidP="00ED16E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34" w:type="pct"/>
            <w:shd w:val="clear" w:color="auto" w:fill="DEEAF6" w:themeFill="accent1" w:themeFillTint="33"/>
            <w:vAlign w:val="center"/>
            <w:hideMark/>
          </w:tcPr>
          <w:p w14:paraId="7F96C805" w14:textId="77777777" w:rsidR="007B6530" w:rsidRPr="00797B60" w:rsidRDefault="007B6530" w:rsidP="00ED16E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56846552" w14:textId="77777777" w:rsidR="007B6530" w:rsidRPr="00797B60" w:rsidRDefault="007B6530" w:rsidP="00ED16E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302FDE38" w14:textId="77777777" w:rsidR="007B6530" w:rsidRPr="00797B60" w:rsidRDefault="007B6530" w:rsidP="00ED16E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tcBorders>
              <w:bottom w:val="single" w:sz="4" w:space="0" w:color="auto"/>
            </w:tcBorders>
            <w:shd w:val="clear" w:color="auto" w:fill="DEEAF6" w:themeFill="accent1" w:themeFillTint="33"/>
            <w:vAlign w:val="center"/>
            <w:hideMark/>
          </w:tcPr>
          <w:p w14:paraId="376CE59B" w14:textId="77777777" w:rsidR="007B6530" w:rsidRPr="00797B60" w:rsidRDefault="007B6530" w:rsidP="00ED16E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tcBorders>
              <w:bottom w:val="single" w:sz="4" w:space="0" w:color="auto"/>
            </w:tcBorders>
            <w:shd w:val="clear" w:color="auto" w:fill="DEEAF6" w:themeFill="accent1" w:themeFillTint="33"/>
            <w:vAlign w:val="center"/>
            <w:hideMark/>
          </w:tcPr>
          <w:p w14:paraId="67B14E49" w14:textId="77777777" w:rsidR="007B6530" w:rsidRPr="00797B60" w:rsidRDefault="007B6530" w:rsidP="00ED16E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034B" w14:paraId="6BDF02E8" w14:textId="77777777" w:rsidTr="00ED16ED">
        <w:trPr>
          <w:trHeight w:val="285"/>
        </w:trPr>
        <w:tc>
          <w:tcPr>
            <w:tcW w:w="204" w:type="pct"/>
            <w:vMerge w:val="restart"/>
            <w:tcBorders>
              <w:top w:val="single" w:sz="4" w:space="0" w:color="auto"/>
              <w:left w:val="single" w:sz="4" w:space="0" w:color="auto"/>
              <w:right w:val="single" w:sz="4" w:space="0" w:color="auto"/>
            </w:tcBorders>
            <w:vAlign w:val="center"/>
          </w:tcPr>
          <w:p w14:paraId="02F95C60" w14:textId="77777777" w:rsidR="007B6530" w:rsidRPr="0079034B" w:rsidRDefault="007B6530" w:rsidP="007B6530">
            <w:pPr>
              <w:jc w:val="center"/>
              <w:rPr>
                <w:rFonts w:ascii="Arial" w:hAnsi="Arial" w:cs="Arial"/>
                <w:color w:val="000000" w:themeColor="text1"/>
                <w:sz w:val="19"/>
                <w:szCs w:val="19"/>
              </w:rPr>
            </w:pPr>
            <w:r w:rsidRPr="0079034B">
              <w:rPr>
                <w:rFonts w:ascii="Arial" w:hAnsi="Arial" w:cs="Arial"/>
                <w:color w:val="000000" w:themeColor="text1"/>
                <w:sz w:val="19"/>
                <w:szCs w:val="19"/>
              </w:rPr>
              <w:t>1.9</w:t>
            </w:r>
          </w:p>
        </w:tc>
        <w:tc>
          <w:tcPr>
            <w:tcW w:w="834" w:type="pct"/>
            <w:vMerge w:val="restart"/>
            <w:tcBorders>
              <w:top w:val="single" w:sz="4" w:space="0" w:color="auto"/>
              <w:left w:val="single" w:sz="4" w:space="0" w:color="auto"/>
              <w:right w:val="single" w:sz="4" w:space="0" w:color="auto"/>
            </w:tcBorders>
            <w:vAlign w:val="center"/>
          </w:tcPr>
          <w:p w14:paraId="33597E15" w14:textId="77777777" w:rsidR="007B6530" w:rsidRPr="0079034B" w:rsidRDefault="007B6530" w:rsidP="00B36ABB">
            <w:pPr>
              <w:spacing w:line="288" w:lineRule="auto"/>
              <w:rPr>
                <w:rFonts w:ascii="Arial" w:hAnsi="Arial" w:cs="Arial"/>
                <w:color w:val="000000" w:themeColor="text1"/>
                <w:sz w:val="19"/>
                <w:szCs w:val="19"/>
              </w:rPr>
            </w:pPr>
            <w:r w:rsidRPr="0079034B">
              <w:rPr>
                <w:rFonts w:ascii="Arial" w:hAnsi="Arial" w:cs="Arial"/>
                <w:color w:val="000000" w:themeColor="text1"/>
                <w:sz w:val="19"/>
                <w:szCs w:val="19"/>
              </w:rPr>
              <w:t>Príspevok projektu k rozvoju sídelných štruktúr</w:t>
            </w:r>
          </w:p>
        </w:tc>
        <w:tc>
          <w:tcPr>
            <w:tcW w:w="1457" w:type="pct"/>
            <w:vMerge w:val="restart"/>
            <w:tcBorders>
              <w:top w:val="single" w:sz="4" w:space="0" w:color="auto"/>
              <w:left w:val="single" w:sz="4" w:space="0" w:color="auto"/>
              <w:right w:val="single" w:sz="4" w:space="0" w:color="auto"/>
            </w:tcBorders>
            <w:vAlign w:val="center"/>
          </w:tcPr>
          <w:p w14:paraId="0B46AFBF" w14:textId="77777777" w:rsidR="007B6530" w:rsidRPr="0079034B" w:rsidRDefault="007B6530" w:rsidP="00B36ABB">
            <w:pPr>
              <w:spacing w:line="288" w:lineRule="auto"/>
              <w:jc w:val="both"/>
              <w:rPr>
                <w:rFonts w:ascii="Arial" w:hAnsi="Arial" w:cs="Arial"/>
                <w:color w:val="000000" w:themeColor="text1"/>
                <w:sz w:val="19"/>
                <w:szCs w:val="19"/>
              </w:rPr>
            </w:pPr>
            <w:r w:rsidRPr="0079034B">
              <w:rPr>
                <w:rFonts w:ascii="Arial" w:hAnsi="Arial" w:cs="Arial"/>
                <w:color w:val="000000" w:themeColor="text1"/>
                <w:sz w:val="19"/>
                <w:szCs w:val="19"/>
              </w:rPr>
              <w:t>Kritérium hodnotí mieru príspevku projektu k rozvoju sídelnej štruktúry na základe miesta realizácie projektu v zmysle KURS 2001 v znení KURS 2011.</w:t>
            </w:r>
          </w:p>
        </w:tc>
        <w:tc>
          <w:tcPr>
            <w:tcW w:w="502" w:type="pct"/>
            <w:vMerge w:val="restart"/>
            <w:tcBorders>
              <w:top w:val="single" w:sz="4" w:space="0" w:color="auto"/>
              <w:left w:val="single" w:sz="4" w:space="0" w:color="auto"/>
              <w:right w:val="single" w:sz="4" w:space="0" w:color="auto"/>
            </w:tcBorders>
            <w:vAlign w:val="center"/>
          </w:tcPr>
          <w:p w14:paraId="31D0DAC6" w14:textId="77777777" w:rsidR="007B6530" w:rsidRPr="0079034B" w:rsidRDefault="007B6530" w:rsidP="00B36ABB">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79034B">
              <w:rPr>
                <w:rFonts w:ascii="Arial" w:eastAsia="Helvetica" w:hAnsi="Arial" w:cs="Arial"/>
                <w:color w:val="000000" w:themeColor="text1"/>
                <w:sz w:val="19"/>
                <w:szCs w:val="19"/>
              </w:rPr>
              <w:t>Bodové kritérium</w:t>
            </w:r>
          </w:p>
        </w:tc>
        <w:tc>
          <w:tcPr>
            <w:tcW w:w="494" w:type="pct"/>
            <w:tcBorders>
              <w:top w:val="single" w:sz="4" w:space="0" w:color="auto"/>
              <w:left w:val="single" w:sz="4" w:space="0" w:color="auto"/>
              <w:bottom w:val="single" w:sz="4" w:space="0" w:color="auto"/>
              <w:right w:val="single" w:sz="4" w:space="0" w:color="auto"/>
            </w:tcBorders>
            <w:vAlign w:val="center"/>
          </w:tcPr>
          <w:p w14:paraId="3465B419" w14:textId="77777777" w:rsidR="007B6530" w:rsidRPr="0079034B" w:rsidRDefault="007B6530" w:rsidP="00B36ABB">
            <w:pPr>
              <w:widowControl w:val="0"/>
              <w:spacing w:line="288" w:lineRule="auto"/>
              <w:jc w:val="center"/>
              <w:rPr>
                <w:rFonts w:ascii="Arial" w:hAnsi="Arial" w:cs="Arial"/>
                <w:color w:val="000000" w:themeColor="text1"/>
                <w:sz w:val="19"/>
                <w:szCs w:val="19"/>
              </w:rPr>
            </w:pPr>
            <w:r w:rsidRPr="0079034B">
              <w:rPr>
                <w:rFonts w:ascii="Arial" w:hAnsi="Arial" w:cs="Arial"/>
                <w:color w:val="000000" w:themeColor="text1"/>
                <w:sz w:val="19"/>
                <w:szCs w:val="19"/>
              </w:rPr>
              <w:t>4</w:t>
            </w:r>
          </w:p>
        </w:tc>
        <w:tc>
          <w:tcPr>
            <w:tcW w:w="1509" w:type="pct"/>
            <w:tcBorders>
              <w:top w:val="single" w:sz="4" w:space="0" w:color="auto"/>
              <w:left w:val="single" w:sz="4" w:space="0" w:color="auto"/>
              <w:bottom w:val="single" w:sz="4" w:space="0" w:color="auto"/>
              <w:right w:val="single" w:sz="4" w:space="0" w:color="auto"/>
            </w:tcBorders>
            <w:vAlign w:val="center"/>
          </w:tcPr>
          <w:p w14:paraId="3CBAF893" w14:textId="77777777" w:rsidR="007B6530" w:rsidRPr="0033032F" w:rsidRDefault="007B6530" w:rsidP="00B36ABB">
            <w:pPr>
              <w:spacing w:line="288" w:lineRule="auto"/>
              <w:rPr>
                <w:rFonts w:ascii="Arial" w:hAnsi="Arial" w:cs="Arial"/>
                <w:color w:val="000000" w:themeColor="text1"/>
                <w:sz w:val="19"/>
                <w:szCs w:val="19"/>
              </w:rPr>
            </w:pPr>
            <w:r w:rsidRPr="0033032F">
              <w:rPr>
                <w:rFonts w:ascii="Arial" w:hAnsi="Arial" w:cs="Arial"/>
                <w:color w:val="000000" w:themeColor="text1"/>
                <w:sz w:val="19"/>
                <w:szCs w:val="19"/>
              </w:rPr>
              <w:t>Projekt sa realizuje v centrách osídlenia prvej a druhej skupiny (nad 25 000 obyv.).</w:t>
            </w:r>
          </w:p>
        </w:tc>
      </w:tr>
      <w:tr w:rsidR="007B6530" w:rsidRPr="0079034B" w14:paraId="2A71277B" w14:textId="77777777" w:rsidTr="00B74970">
        <w:trPr>
          <w:trHeight w:val="330"/>
        </w:trPr>
        <w:tc>
          <w:tcPr>
            <w:tcW w:w="204" w:type="pct"/>
            <w:vMerge/>
            <w:tcBorders>
              <w:left w:val="single" w:sz="4" w:space="0" w:color="auto"/>
              <w:right w:val="single" w:sz="4" w:space="0" w:color="auto"/>
            </w:tcBorders>
            <w:vAlign w:val="center"/>
          </w:tcPr>
          <w:p w14:paraId="657F6083" w14:textId="77777777" w:rsidR="007B6530" w:rsidRPr="0079034B" w:rsidRDefault="007B6530" w:rsidP="007B6530">
            <w:pPr>
              <w:spacing w:line="288" w:lineRule="auto"/>
              <w:jc w:val="center"/>
              <w:rPr>
                <w:rFonts w:ascii="Arial" w:hAnsi="Arial" w:cs="Arial"/>
                <w:color w:val="000000" w:themeColor="text1"/>
                <w:sz w:val="19"/>
                <w:szCs w:val="19"/>
              </w:rPr>
            </w:pPr>
          </w:p>
        </w:tc>
        <w:tc>
          <w:tcPr>
            <w:tcW w:w="834" w:type="pct"/>
            <w:vMerge/>
            <w:tcBorders>
              <w:left w:val="single" w:sz="4" w:space="0" w:color="auto"/>
              <w:right w:val="single" w:sz="4" w:space="0" w:color="auto"/>
            </w:tcBorders>
            <w:vAlign w:val="center"/>
          </w:tcPr>
          <w:p w14:paraId="62A66086" w14:textId="77777777" w:rsidR="007B6530" w:rsidRPr="0079034B" w:rsidRDefault="007B6530" w:rsidP="00B36ABB">
            <w:pPr>
              <w:spacing w:line="288" w:lineRule="auto"/>
              <w:rPr>
                <w:rFonts w:ascii="Arial" w:hAnsi="Arial" w:cs="Arial"/>
                <w:color w:val="000000" w:themeColor="text1"/>
                <w:sz w:val="19"/>
                <w:szCs w:val="19"/>
              </w:rPr>
            </w:pPr>
          </w:p>
        </w:tc>
        <w:tc>
          <w:tcPr>
            <w:tcW w:w="1457" w:type="pct"/>
            <w:vMerge/>
            <w:tcBorders>
              <w:left w:val="single" w:sz="4" w:space="0" w:color="auto"/>
              <w:right w:val="single" w:sz="4" w:space="0" w:color="auto"/>
            </w:tcBorders>
            <w:vAlign w:val="center"/>
          </w:tcPr>
          <w:p w14:paraId="23D1D3D7" w14:textId="77777777" w:rsidR="007B6530" w:rsidRPr="0079034B" w:rsidRDefault="007B6530" w:rsidP="00B36ABB">
            <w:pPr>
              <w:spacing w:line="288" w:lineRule="auto"/>
              <w:rPr>
                <w:rFonts w:ascii="Arial" w:hAnsi="Arial" w:cs="Arial"/>
                <w:color w:val="000000" w:themeColor="text1"/>
                <w:sz w:val="19"/>
                <w:szCs w:val="19"/>
              </w:rPr>
            </w:pPr>
          </w:p>
        </w:tc>
        <w:tc>
          <w:tcPr>
            <w:tcW w:w="502" w:type="pct"/>
            <w:vMerge/>
            <w:tcBorders>
              <w:left w:val="single" w:sz="4" w:space="0" w:color="auto"/>
              <w:right w:val="single" w:sz="4" w:space="0" w:color="auto"/>
            </w:tcBorders>
            <w:vAlign w:val="center"/>
          </w:tcPr>
          <w:p w14:paraId="43B8ACCE" w14:textId="77777777" w:rsidR="007B6530" w:rsidRPr="0079034B" w:rsidRDefault="007B6530" w:rsidP="00B36AB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tcPr>
          <w:p w14:paraId="1ECA428A" w14:textId="77777777" w:rsidR="007B6530" w:rsidRPr="0079034B" w:rsidRDefault="007B6530" w:rsidP="00B36ABB">
            <w:pPr>
              <w:widowControl w:val="0"/>
              <w:spacing w:line="288" w:lineRule="auto"/>
              <w:jc w:val="center"/>
              <w:rPr>
                <w:rFonts w:ascii="Arial" w:hAnsi="Arial" w:cs="Arial"/>
                <w:color w:val="000000" w:themeColor="text1"/>
                <w:sz w:val="19"/>
                <w:szCs w:val="19"/>
                <w:u w:color="000000"/>
              </w:rPr>
            </w:pPr>
            <w:r w:rsidRPr="0079034B">
              <w:rPr>
                <w:rFonts w:ascii="Arial" w:hAnsi="Arial" w:cs="Arial"/>
                <w:color w:val="000000" w:themeColor="text1"/>
                <w:sz w:val="19"/>
                <w:szCs w:val="19"/>
              </w:rPr>
              <w:t>2</w:t>
            </w:r>
          </w:p>
        </w:tc>
        <w:tc>
          <w:tcPr>
            <w:tcW w:w="1509" w:type="pct"/>
            <w:tcBorders>
              <w:top w:val="single" w:sz="4" w:space="0" w:color="auto"/>
              <w:left w:val="single" w:sz="4" w:space="0" w:color="auto"/>
              <w:bottom w:val="single" w:sz="4" w:space="0" w:color="auto"/>
              <w:right w:val="single" w:sz="4" w:space="0" w:color="auto"/>
            </w:tcBorders>
            <w:vAlign w:val="center"/>
          </w:tcPr>
          <w:p w14:paraId="50676A98" w14:textId="77777777" w:rsidR="007B6530" w:rsidRPr="0033032F" w:rsidRDefault="007B6530" w:rsidP="00B36ABB">
            <w:pPr>
              <w:spacing w:line="288" w:lineRule="auto"/>
              <w:rPr>
                <w:rFonts w:ascii="Arial" w:eastAsia="Helvetica" w:hAnsi="Arial" w:cs="Arial"/>
                <w:color w:val="000000" w:themeColor="text1"/>
                <w:sz w:val="19"/>
                <w:szCs w:val="19"/>
              </w:rPr>
            </w:pPr>
            <w:r w:rsidRPr="0033032F">
              <w:rPr>
                <w:rFonts w:ascii="Arial" w:hAnsi="Arial" w:cs="Arial"/>
                <w:color w:val="000000" w:themeColor="text1"/>
                <w:sz w:val="19"/>
                <w:szCs w:val="19"/>
              </w:rPr>
              <w:t>Projekt sa realizuje v centrách osídlenia tretej skupiny (počet obyv. od 12 500 do 25 000).</w:t>
            </w:r>
          </w:p>
        </w:tc>
      </w:tr>
      <w:tr w:rsidR="007B6530" w:rsidRPr="0079034B" w14:paraId="7A268919" w14:textId="77777777" w:rsidTr="00B74970">
        <w:trPr>
          <w:trHeight w:val="339"/>
        </w:trPr>
        <w:tc>
          <w:tcPr>
            <w:tcW w:w="204" w:type="pct"/>
            <w:vMerge/>
            <w:tcBorders>
              <w:left w:val="single" w:sz="4" w:space="0" w:color="auto"/>
              <w:right w:val="single" w:sz="4" w:space="0" w:color="auto"/>
            </w:tcBorders>
            <w:vAlign w:val="center"/>
          </w:tcPr>
          <w:p w14:paraId="5204607D" w14:textId="77777777" w:rsidR="007B6530" w:rsidRPr="0079034B" w:rsidRDefault="007B6530" w:rsidP="007B6530">
            <w:pPr>
              <w:spacing w:line="288" w:lineRule="auto"/>
              <w:jc w:val="center"/>
              <w:rPr>
                <w:rFonts w:ascii="Arial" w:hAnsi="Arial" w:cs="Arial"/>
                <w:color w:val="000000" w:themeColor="text1"/>
                <w:sz w:val="19"/>
                <w:szCs w:val="19"/>
              </w:rPr>
            </w:pPr>
          </w:p>
        </w:tc>
        <w:tc>
          <w:tcPr>
            <w:tcW w:w="834" w:type="pct"/>
            <w:vMerge/>
            <w:tcBorders>
              <w:left w:val="single" w:sz="4" w:space="0" w:color="auto"/>
              <w:right w:val="single" w:sz="4" w:space="0" w:color="auto"/>
            </w:tcBorders>
            <w:vAlign w:val="center"/>
          </w:tcPr>
          <w:p w14:paraId="0CF68E34" w14:textId="77777777" w:rsidR="007B6530" w:rsidRPr="0079034B" w:rsidRDefault="007B6530" w:rsidP="00B36ABB">
            <w:pPr>
              <w:spacing w:line="288" w:lineRule="auto"/>
              <w:rPr>
                <w:rFonts w:ascii="Arial" w:hAnsi="Arial" w:cs="Arial"/>
                <w:color w:val="000000" w:themeColor="text1"/>
                <w:sz w:val="19"/>
                <w:szCs w:val="19"/>
              </w:rPr>
            </w:pPr>
          </w:p>
        </w:tc>
        <w:tc>
          <w:tcPr>
            <w:tcW w:w="1457" w:type="pct"/>
            <w:vMerge/>
            <w:tcBorders>
              <w:left w:val="single" w:sz="4" w:space="0" w:color="auto"/>
              <w:right w:val="single" w:sz="4" w:space="0" w:color="auto"/>
            </w:tcBorders>
            <w:vAlign w:val="center"/>
          </w:tcPr>
          <w:p w14:paraId="69BA1EDB" w14:textId="77777777" w:rsidR="007B6530" w:rsidRPr="0079034B" w:rsidRDefault="007B6530" w:rsidP="00B36ABB">
            <w:pPr>
              <w:spacing w:line="288" w:lineRule="auto"/>
              <w:rPr>
                <w:rFonts w:ascii="Arial" w:hAnsi="Arial" w:cs="Arial"/>
                <w:color w:val="000000" w:themeColor="text1"/>
                <w:sz w:val="19"/>
                <w:szCs w:val="19"/>
              </w:rPr>
            </w:pPr>
          </w:p>
        </w:tc>
        <w:tc>
          <w:tcPr>
            <w:tcW w:w="502" w:type="pct"/>
            <w:vMerge/>
            <w:tcBorders>
              <w:left w:val="single" w:sz="4" w:space="0" w:color="auto"/>
              <w:right w:val="single" w:sz="4" w:space="0" w:color="auto"/>
            </w:tcBorders>
            <w:vAlign w:val="center"/>
          </w:tcPr>
          <w:p w14:paraId="243E99B7" w14:textId="77777777" w:rsidR="007B6530" w:rsidRPr="0079034B" w:rsidRDefault="007B6530" w:rsidP="00B36AB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right w:val="single" w:sz="4" w:space="0" w:color="auto"/>
            </w:tcBorders>
            <w:vAlign w:val="center"/>
          </w:tcPr>
          <w:p w14:paraId="109BD960" w14:textId="77777777" w:rsidR="007B6530" w:rsidRPr="0079034B" w:rsidRDefault="007B6530" w:rsidP="00B36ABB">
            <w:pPr>
              <w:widowControl w:val="0"/>
              <w:spacing w:line="288" w:lineRule="auto"/>
              <w:jc w:val="center"/>
              <w:rPr>
                <w:rFonts w:ascii="Arial" w:hAnsi="Arial" w:cs="Arial"/>
                <w:color w:val="000000" w:themeColor="text1"/>
                <w:sz w:val="19"/>
                <w:szCs w:val="19"/>
                <w:u w:color="000000"/>
              </w:rPr>
            </w:pPr>
            <w:r w:rsidRPr="0079034B">
              <w:rPr>
                <w:rFonts w:ascii="Arial" w:hAnsi="Arial" w:cs="Arial"/>
                <w:color w:val="000000" w:themeColor="text1"/>
                <w:sz w:val="19"/>
                <w:szCs w:val="19"/>
              </w:rPr>
              <w:t>0</w:t>
            </w:r>
          </w:p>
        </w:tc>
        <w:tc>
          <w:tcPr>
            <w:tcW w:w="1509" w:type="pct"/>
            <w:tcBorders>
              <w:top w:val="single" w:sz="4" w:space="0" w:color="auto"/>
              <w:left w:val="single" w:sz="4" w:space="0" w:color="auto"/>
              <w:right w:val="single" w:sz="4" w:space="0" w:color="auto"/>
            </w:tcBorders>
            <w:vAlign w:val="center"/>
          </w:tcPr>
          <w:p w14:paraId="45EEEDD3" w14:textId="77777777" w:rsidR="007B6530" w:rsidRPr="0033032F" w:rsidRDefault="007B6530" w:rsidP="00B36ABB">
            <w:pPr>
              <w:spacing w:line="288" w:lineRule="auto"/>
              <w:rPr>
                <w:rFonts w:ascii="Arial" w:eastAsia="Helvetica" w:hAnsi="Arial" w:cs="Arial"/>
                <w:color w:val="000000" w:themeColor="text1"/>
                <w:sz w:val="19"/>
                <w:szCs w:val="19"/>
              </w:rPr>
            </w:pPr>
            <w:r w:rsidRPr="0033032F">
              <w:rPr>
                <w:rFonts w:ascii="Arial" w:hAnsi="Arial" w:cs="Arial"/>
                <w:color w:val="000000" w:themeColor="text1"/>
                <w:sz w:val="19"/>
                <w:szCs w:val="19"/>
              </w:rPr>
              <w:t>Projekt sa realizuje v ostatných mestách a obciach (pod 12 500 obyv.).</w:t>
            </w:r>
          </w:p>
        </w:tc>
      </w:tr>
    </w:tbl>
    <w:p w14:paraId="33666EEE" w14:textId="77777777" w:rsidR="0079034B" w:rsidRPr="0079034B" w:rsidRDefault="0079034B" w:rsidP="0079034B">
      <w:pPr>
        <w:tabs>
          <w:tab w:val="left" w:pos="1650"/>
        </w:tabs>
        <w:spacing w:before="120" w:after="120" w:line="288" w:lineRule="auto"/>
        <w:rPr>
          <w:rFonts w:ascii="Arial" w:hAnsi="Arial" w:cs="Arial"/>
          <w:color w:val="000000" w:themeColor="text1"/>
          <w:sz w:val="19"/>
          <w:szCs w:val="19"/>
        </w:rPr>
      </w:pPr>
      <w:r w:rsidRPr="0079034B">
        <w:rPr>
          <w:rFonts w:ascii="Arial" w:hAnsi="Arial" w:cs="Arial"/>
          <w:color w:val="000000" w:themeColor="text1"/>
          <w:sz w:val="19"/>
          <w:szCs w:val="19"/>
        </w:rPr>
        <w:t>Hodnotiteľ posudzuje najmä informácie uvedené v častiach ŽoNFP: 7. Popis projektu, príloha Opis projektu.</w:t>
      </w:r>
    </w:p>
    <w:p w14:paraId="7BBA7B32" w14:textId="4CCE3DDD" w:rsidR="0079034B" w:rsidRPr="0089667D" w:rsidRDefault="0079034B" w:rsidP="0079034B">
      <w:pPr>
        <w:spacing w:line="288" w:lineRule="auto"/>
        <w:rPr>
          <w:rFonts w:ascii="Arial" w:hAnsi="Arial" w:cs="Arial"/>
          <w:color w:val="000000" w:themeColor="text1"/>
          <w:sz w:val="19"/>
          <w:szCs w:val="19"/>
        </w:rPr>
      </w:pPr>
      <w:r w:rsidRPr="0079034B">
        <w:rPr>
          <w:rFonts w:ascii="Arial" w:hAnsi="Arial" w:cs="Arial"/>
          <w:color w:val="000000" w:themeColor="text1"/>
          <w:sz w:val="19"/>
          <w:szCs w:val="19"/>
        </w:rPr>
        <w:t>Hodnotiteľ posúdi, či je v rámci žiadosti o NFP deklarovaný príspevok projektu k</w:t>
      </w:r>
      <w:r>
        <w:rPr>
          <w:rFonts w:ascii="Arial" w:hAnsi="Arial" w:cs="Arial"/>
          <w:color w:val="000000" w:themeColor="text1"/>
          <w:sz w:val="19"/>
          <w:szCs w:val="19"/>
        </w:rPr>
        <w:t> rozvoju sídelnej štruktúry na základe miesta realizácie projektu.</w:t>
      </w:r>
      <w:r w:rsidRPr="0079034B">
        <w:rPr>
          <w:rFonts w:ascii="Arial" w:hAnsi="Arial" w:cs="Arial"/>
          <w:color w:val="000000" w:themeColor="text1"/>
          <w:sz w:val="19"/>
          <w:szCs w:val="19"/>
        </w:rPr>
        <w:t xml:space="preserve"> </w:t>
      </w:r>
      <w:r w:rsidR="000E1122">
        <w:rPr>
          <w:rFonts w:ascii="Arial" w:hAnsi="Arial" w:cs="Arial"/>
          <w:color w:val="000000" w:themeColor="text1"/>
          <w:sz w:val="19"/>
          <w:szCs w:val="19"/>
        </w:rPr>
        <w:t>Rozhodujúcim pre pridelenie príslušného počtu bodov nie je veľkostná kategória sídla (miesta realizácie projektu), ale zaradenie miesta realizácie projektu v rámci zoznamu centier osídlenia podľa KURS 2011 (viď tabuľka nižšie).</w:t>
      </w:r>
    </w:p>
    <w:tbl>
      <w:tblPr>
        <w:tblW w:w="5000" w:type="pct"/>
        <w:tblCellMar>
          <w:left w:w="70" w:type="dxa"/>
          <w:right w:w="70" w:type="dxa"/>
        </w:tblCellMar>
        <w:tblLook w:val="04A0" w:firstRow="1" w:lastRow="0" w:firstColumn="1" w:lastColumn="0" w:noHBand="0" w:noVBand="1"/>
      </w:tblPr>
      <w:tblGrid>
        <w:gridCol w:w="8455"/>
        <w:gridCol w:w="6595"/>
      </w:tblGrid>
      <w:tr w:rsidR="0079034B" w:rsidRPr="00B55A1F" w14:paraId="1349632C" w14:textId="77777777" w:rsidTr="005D6A9C">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152C18" w14:textId="77777777" w:rsidR="0079034B" w:rsidRPr="0079034B" w:rsidRDefault="0079034B" w:rsidP="0079034B">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Zoznam centier osídlenia podľa KURS 2011</w:t>
            </w:r>
          </w:p>
        </w:tc>
      </w:tr>
      <w:tr w:rsidR="0079034B" w:rsidRPr="00B55A1F" w14:paraId="7EFE0EC4" w14:textId="77777777" w:rsidTr="005D6A9C">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016E4948" w14:textId="6693EAF1" w:rsidR="0079034B" w:rsidRPr="0079034B" w:rsidRDefault="00D922C8" w:rsidP="005D6A9C">
            <w:pPr>
              <w:spacing w:after="0" w:line="240" w:lineRule="auto"/>
              <w:jc w:val="center"/>
              <w:rPr>
                <w:rFonts w:ascii="Arial" w:hAnsi="Arial" w:cs="Arial"/>
                <w:color w:val="000000" w:themeColor="text1"/>
                <w:sz w:val="19"/>
                <w:szCs w:val="19"/>
              </w:rPr>
            </w:pPr>
            <w:r w:rsidRPr="00D922C8">
              <w:rPr>
                <w:rFonts w:ascii="Arial" w:hAnsi="Arial" w:cs="Arial"/>
                <w:color w:val="000000" w:themeColor="text1"/>
                <w:sz w:val="19"/>
                <w:szCs w:val="19"/>
              </w:rPr>
              <w:t>Centrá osídlenia najvyššej úrovne / Počet obyvateľov k 31.12.2015</w:t>
            </w:r>
          </w:p>
        </w:tc>
      </w:tr>
      <w:tr w:rsidR="0079034B" w:rsidRPr="00B55A1F" w14:paraId="1EBD45C6"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97D92" w14:textId="39B59019" w:rsidR="0079034B" w:rsidRPr="0079034B" w:rsidRDefault="0079034B" w:rsidP="00D922C8">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Bratislava</w:t>
            </w:r>
            <w:r w:rsidR="00D922C8">
              <w:rPr>
                <w:rFonts w:ascii="Arial" w:hAnsi="Arial" w:cs="Arial"/>
                <w:color w:val="000000" w:themeColor="text1"/>
                <w:sz w:val="19"/>
                <w:szCs w:val="19"/>
              </w:rPr>
              <w:t xml:space="preserve"> (</w:t>
            </w:r>
            <w:r w:rsidR="00D922C8">
              <w:rPr>
                <w:rFonts w:ascii="Arial" w:hAnsi="Arial" w:cs="Arial"/>
                <w:color w:val="000000"/>
                <w:sz w:val="19"/>
                <w:szCs w:val="19"/>
              </w:rPr>
              <w:t>422 932)</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CA345E4" w14:textId="19FDB1E8"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Košice</w:t>
            </w:r>
            <w:r w:rsidR="00D922C8">
              <w:rPr>
                <w:rFonts w:ascii="Arial" w:hAnsi="Arial" w:cs="Arial"/>
                <w:color w:val="000000" w:themeColor="text1"/>
                <w:sz w:val="19"/>
                <w:szCs w:val="19"/>
              </w:rPr>
              <w:t xml:space="preserve"> (239 200)</w:t>
            </w:r>
          </w:p>
        </w:tc>
      </w:tr>
      <w:tr w:rsidR="0079034B" w:rsidRPr="00B55A1F" w14:paraId="1F773CD0" w14:textId="77777777" w:rsidTr="005D6A9C">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E2A7FD7" w14:textId="3068CE16"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Centrá osídlenia prvej skupiny</w:t>
            </w:r>
            <w:r w:rsidR="00D922C8">
              <w:rPr>
                <w:rFonts w:ascii="Arial" w:hAnsi="Arial" w:cs="Arial"/>
                <w:color w:val="000000" w:themeColor="text1"/>
                <w:sz w:val="19"/>
                <w:szCs w:val="19"/>
              </w:rPr>
              <w:t xml:space="preserve"> / </w:t>
            </w:r>
            <w:r w:rsidR="00D922C8" w:rsidRPr="00D922C8">
              <w:rPr>
                <w:rFonts w:ascii="Arial" w:hAnsi="Arial" w:cs="Arial"/>
                <w:color w:val="000000" w:themeColor="text1"/>
                <w:sz w:val="19"/>
                <w:szCs w:val="19"/>
              </w:rPr>
              <w:t>Počet obyvateľov k 31.12.2015</w:t>
            </w:r>
          </w:p>
        </w:tc>
      </w:tr>
      <w:tr w:rsidR="0079034B" w:rsidRPr="00B55A1F" w14:paraId="6AA1399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4CC02" w14:textId="77777777" w:rsidR="0079034B" w:rsidRPr="0079034B" w:rsidRDefault="0079034B" w:rsidP="005D6A9C">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1F33768" w14:textId="77777777" w:rsidR="0079034B" w:rsidRPr="0079034B" w:rsidRDefault="0079034B" w:rsidP="005D6A9C">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Druhá podskupina</w:t>
            </w:r>
          </w:p>
        </w:tc>
      </w:tr>
      <w:tr w:rsidR="0079034B" w:rsidRPr="00B55A1F" w14:paraId="722B1C64"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C3C04" w14:textId="283E4B4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Banská Bystrica</w:t>
            </w:r>
            <w:r w:rsidR="00D922C8">
              <w:rPr>
                <w:rFonts w:ascii="Arial" w:hAnsi="Arial" w:cs="Arial"/>
                <w:color w:val="000000" w:themeColor="text1"/>
                <w:sz w:val="19"/>
                <w:szCs w:val="19"/>
              </w:rPr>
              <w:t xml:space="preserve"> (</w:t>
            </w:r>
            <w:r w:rsidR="00D922C8" w:rsidRPr="00D922C8">
              <w:rPr>
                <w:rFonts w:ascii="Arial" w:hAnsi="Arial" w:cs="Arial"/>
                <w:color w:val="000000" w:themeColor="text1"/>
                <w:sz w:val="19"/>
                <w:szCs w:val="19"/>
              </w:rPr>
              <w:t>78</w:t>
            </w:r>
            <w:r w:rsidR="00D922C8">
              <w:rPr>
                <w:rFonts w:ascii="Arial" w:hAnsi="Arial" w:cs="Arial"/>
                <w:color w:val="000000" w:themeColor="text1"/>
                <w:sz w:val="19"/>
                <w:szCs w:val="19"/>
              </w:rPr>
              <w:t xml:space="preserve"> </w:t>
            </w:r>
            <w:r w:rsidR="00D922C8" w:rsidRPr="00D922C8">
              <w:rPr>
                <w:rFonts w:ascii="Arial" w:hAnsi="Arial" w:cs="Arial"/>
                <w:color w:val="000000" w:themeColor="text1"/>
                <w:sz w:val="19"/>
                <w:szCs w:val="19"/>
              </w:rPr>
              <w:t>758</w:t>
            </w:r>
            <w:r w:rsidR="00D922C8">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A07393A" w14:textId="411947D3"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Martin</w:t>
            </w:r>
            <w:r w:rsidR="00D922C8">
              <w:rPr>
                <w:rFonts w:ascii="Arial" w:hAnsi="Arial" w:cs="Arial"/>
                <w:color w:val="000000" w:themeColor="text1"/>
                <w:sz w:val="19"/>
                <w:szCs w:val="19"/>
              </w:rPr>
              <w:t xml:space="preserve"> (55 687)</w:t>
            </w:r>
          </w:p>
        </w:tc>
      </w:tr>
      <w:tr w:rsidR="0079034B" w:rsidRPr="00B55A1F" w14:paraId="58B2031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D1C9D" w14:textId="12DB3A39" w:rsidR="0079034B" w:rsidRPr="0079034B" w:rsidRDefault="0079034B" w:rsidP="00D922C8">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Nitra</w:t>
            </w:r>
            <w:r w:rsidR="00D922C8">
              <w:rPr>
                <w:rFonts w:ascii="Arial" w:hAnsi="Arial" w:cs="Arial"/>
                <w:color w:val="000000" w:themeColor="text1"/>
                <w:sz w:val="19"/>
                <w:szCs w:val="19"/>
              </w:rPr>
              <w:t xml:space="preserve"> (</w:t>
            </w:r>
            <w:r w:rsidR="00D922C8">
              <w:rPr>
                <w:rFonts w:ascii="Arial" w:hAnsi="Arial" w:cs="Arial"/>
                <w:color w:val="000000"/>
                <w:sz w:val="19"/>
                <w:szCs w:val="19"/>
              </w:rPr>
              <w:t>77 670</w:t>
            </w:r>
            <w:r w:rsidR="00D922C8">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56FAFA3" w14:textId="143DC2E2"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Poprad</w:t>
            </w:r>
            <w:r w:rsidR="00D922C8">
              <w:rPr>
                <w:rFonts w:ascii="Arial" w:hAnsi="Arial" w:cs="Arial"/>
                <w:color w:val="000000" w:themeColor="text1"/>
                <w:sz w:val="19"/>
                <w:szCs w:val="19"/>
              </w:rPr>
              <w:t xml:space="preserve"> (52 037)</w:t>
            </w:r>
          </w:p>
        </w:tc>
      </w:tr>
      <w:tr w:rsidR="0079034B" w:rsidRPr="00B55A1F" w14:paraId="632D86E1"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E55F6" w14:textId="260D84C7" w:rsidR="0079034B" w:rsidRPr="0079034B" w:rsidRDefault="0079034B" w:rsidP="00D922C8">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Prešov</w:t>
            </w:r>
            <w:r w:rsidR="00D922C8">
              <w:rPr>
                <w:rFonts w:ascii="Arial" w:hAnsi="Arial" w:cs="Arial"/>
                <w:color w:val="000000" w:themeColor="text1"/>
                <w:sz w:val="19"/>
                <w:szCs w:val="19"/>
              </w:rPr>
              <w:t xml:space="preserve"> (</w:t>
            </w:r>
            <w:r w:rsidR="00D922C8">
              <w:rPr>
                <w:rFonts w:ascii="Arial" w:hAnsi="Arial" w:cs="Arial"/>
                <w:color w:val="000000"/>
                <w:sz w:val="19"/>
                <w:szCs w:val="19"/>
              </w:rPr>
              <w:t>89 959</w:t>
            </w:r>
            <w:r w:rsidR="00D922C8">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CA4A3D2" w14:textId="058889D8"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Nové Zámky</w:t>
            </w:r>
            <w:r w:rsidR="00D922C8">
              <w:rPr>
                <w:rFonts w:ascii="Arial" w:hAnsi="Arial" w:cs="Arial"/>
                <w:color w:val="000000" w:themeColor="text1"/>
                <w:sz w:val="19"/>
                <w:szCs w:val="19"/>
              </w:rPr>
              <w:t xml:space="preserve"> (38 721)</w:t>
            </w:r>
          </w:p>
        </w:tc>
      </w:tr>
      <w:tr w:rsidR="0079034B" w:rsidRPr="00B55A1F" w14:paraId="08744B2A"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C4C8A" w14:textId="647AAD63" w:rsidR="0079034B" w:rsidRPr="0079034B" w:rsidRDefault="0079034B" w:rsidP="00D922C8">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Žilina</w:t>
            </w:r>
            <w:r w:rsidR="00D922C8">
              <w:rPr>
                <w:rFonts w:ascii="Arial" w:hAnsi="Arial" w:cs="Arial"/>
                <w:color w:val="000000" w:themeColor="text1"/>
                <w:sz w:val="19"/>
                <w:szCs w:val="19"/>
              </w:rPr>
              <w:t xml:space="preserve"> (</w:t>
            </w:r>
            <w:r w:rsidR="00D922C8">
              <w:rPr>
                <w:rFonts w:ascii="Arial" w:hAnsi="Arial" w:cs="Arial"/>
                <w:color w:val="000000"/>
                <w:sz w:val="19"/>
                <w:szCs w:val="19"/>
              </w:rPr>
              <w:t>81 114)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B312C10" w14:textId="1E44CEAA"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Zvolen</w:t>
            </w:r>
            <w:r w:rsidR="00D922C8">
              <w:rPr>
                <w:rFonts w:ascii="Arial" w:hAnsi="Arial" w:cs="Arial"/>
                <w:color w:val="000000" w:themeColor="text1"/>
                <w:sz w:val="19"/>
                <w:szCs w:val="19"/>
              </w:rPr>
              <w:t xml:space="preserve"> (42 868)</w:t>
            </w:r>
          </w:p>
        </w:tc>
      </w:tr>
      <w:tr w:rsidR="0079034B" w:rsidRPr="00B55A1F" w14:paraId="7866B7D5"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44C91" w14:textId="42112376" w:rsidR="0079034B" w:rsidRPr="0079034B" w:rsidRDefault="0079034B" w:rsidP="00D922C8">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Trenčín</w:t>
            </w:r>
            <w:r w:rsidR="00D922C8">
              <w:rPr>
                <w:rFonts w:ascii="Arial" w:hAnsi="Arial" w:cs="Arial"/>
                <w:color w:val="000000" w:themeColor="text1"/>
                <w:sz w:val="19"/>
                <w:szCs w:val="19"/>
              </w:rPr>
              <w:t xml:space="preserve"> (</w:t>
            </w:r>
            <w:r w:rsidR="00D922C8">
              <w:rPr>
                <w:rFonts w:ascii="Arial" w:hAnsi="Arial" w:cs="Arial"/>
                <w:color w:val="000000"/>
                <w:sz w:val="19"/>
                <w:szCs w:val="19"/>
              </w:rPr>
              <w:t>55 698</w:t>
            </w:r>
            <w:r w:rsidR="00D922C8">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8AA4D5D" w14:textId="7B3130DA"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súmestie Prievidza – Bojnice</w:t>
            </w:r>
            <w:r w:rsidR="00D922C8">
              <w:rPr>
                <w:rFonts w:ascii="Arial" w:hAnsi="Arial" w:cs="Arial"/>
                <w:color w:val="000000" w:themeColor="text1"/>
                <w:sz w:val="19"/>
                <w:szCs w:val="19"/>
              </w:rPr>
              <w:t xml:space="preserve"> (52 084)</w:t>
            </w:r>
          </w:p>
        </w:tc>
      </w:tr>
      <w:tr w:rsidR="0079034B" w:rsidRPr="00B55A1F" w14:paraId="0734AB46"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7586C" w14:textId="6271A2C2"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Trnava</w:t>
            </w:r>
            <w:r w:rsidR="00D922C8">
              <w:rPr>
                <w:rFonts w:ascii="Arial" w:hAnsi="Arial" w:cs="Arial"/>
                <w:color w:val="000000" w:themeColor="text1"/>
                <w:sz w:val="19"/>
                <w:szCs w:val="19"/>
              </w:rPr>
              <w:t>( 65 596)</w:t>
            </w:r>
          </w:p>
        </w:tc>
        <w:tc>
          <w:tcPr>
            <w:tcW w:w="2191" w:type="pct"/>
            <w:tcBorders>
              <w:top w:val="single" w:sz="4" w:space="0" w:color="auto"/>
              <w:left w:val="nil"/>
              <w:bottom w:val="single" w:sz="4" w:space="0" w:color="auto"/>
              <w:right w:val="single" w:sz="4" w:space="0" w:color="000000"/>
            </w:tcBorders>
            <w:shd w:val="clear" w:color="auto" w:fill="auto"/>
            <w:noWrap/>
            <w:vAlign w:val="center"/>
            <w:hideMark/>
          </w:tcPr>
          <w:p w14:paraId="09F7EC66"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013EA103" w14:textId="77777777" w:rsidTr="005D6A9C">
        <w:trPr>
          <w:trHeight w:hRule="exact" w:val="284"/>
        </w:trPr>
        <w:tc>
          <w:tcPr>
            <w:tcW w:w="5000" w:type="pct"/>
            <w:gridSpan w:val="2"/>
            <w:tcBorders>
              <w:top w:val="single" w:sz="4" w:space="0" w:color="auto"/>
              <w:left w:val="single" w:sz="4" w:space="0" w:color="auto"/>
              <w:bottom w:val="single" w:sz="4" w:space="0" w:color="auto"/>
              <w:right w:val="single" w:sz="4" w:space="0" w:color="000000"/>
            </w:tcBorders>
            <w:shd w:val="clear" w:color="000000" w:fill="D8D8D8"/>
            <w:noWrap/>
            <w:vAlign w:val="center"/>
            <w:hideMark/>
          </w:tcPr>
          <w:p w14:paraId="0A9B41F9" w14:textId="69E22C4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Centrá osídlenia druhej skupiny</w:t>
            </w:r>
            <w:r w:rsidR="00D922C8">
              <w:rPr>
                <w:rFonts w:ascii="Arial" w:hAnsi="Arial" w:cs="Arial"/>
                <w:color w:val="000000" w:themeColor="text1"/>
                <w:sz w:val="19"/>
                <w:szCs w:val="19"/>
              </w:rPr>
              <w:t xml:space="preserve"> / </w:t>
            </w:r>
            <w:r w:rsidR="00D922C8" w:rsidRPr="00D922C8">
              <w:rPr>
                <w:rFonts w:ascii="Arial" w:hAnsi="Arial" w:cs="Arial"/>
                <w:color w:val="000000" w:themeColor="text1"/>
                <w:sz w:val="19"/>
                <w:szCs w:val="19"/>
              </w:rPr>
              <w:t>Počet obyvateľov k 31.12.2015</w:t>
            </w:r>
          </w:p>
        </w:tc>
      </w:tr>
      <w:tr w:rsidR="0079034B" w:rsidRPr="00B55A1F" w14:paraId="266A73F0"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3A25E" w14:textId="77777777" w:rsidR="0079034B" w:rsidRPr="0079034B" w:rsidRDefault="0079034B" w:rsidP="005D6A9C">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868C56B" w14:textId="77777777" w:rsidR="0079034B" w:rsidRPr="0079034B" w:rsidRDefault="0079034B" w:rsidP="005D6A9C">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Druhá podskupina</w:t>
            </w:r>
          </w:p>
        </w:tc>
      </w:tr>
      <w:tr w:rsidR="0079034B" w:rsidRPr="00B55A1F" w14:paraId="318E9EC4"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E7E66" w14:textId="600CC269"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Bardejov</w:t>
            </w:r>
            <w:r w:rsidR="00F43C89">
              <w:rPr>
                <w:rFonts w:ascii="Arial" w:hAnsi="Arial" w:cs="Arial"/>
                <w:color w:val="000000" w:themeColor="text1"/>
                <w:sz w:val="19"/>
                <w:szCs w:val="19"/>
              </w:rPr>
              <w:t xml:space="preserve"> (32 912)</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4740272" w14:textId="466E824D"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Brezno</w:t>
            </w:r>
            <w:r w:rsidR="00F43C89">
              <w:rPr>
                <w:rFonts w:ascii="Arial" w:hAnsi="Arial" w:cs="Arial"/>
                <w:color w:val="000000" w:themeColor="text1"/>
                <w:sz w:val="19"/>
                <w:szCs w:val="19"/>
              </w:rPr>
              <w:t xml:space="preserve"> (21 215)</w:t>
            </w:r>
          </w:p>
        </w:tc>
      </w:tr>
      <w:tr w:rsidR="0079034B" w:rsidRPr="00B55A1F" w14:paraId="0108757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D8664" w14:textId="6E2934D8"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Čadca</w:t>
            </w:r>
            <w:r w:rsidR="00F43C89">
              <w:rPr>
                <w:rFonts w:ascii="Arial" w:hAnsi="Arial" w:cs="Arial"/>
                <w:color w:val="000000" w:themeColor="text1"/>
                <w:sz w:val="19"/>
                <w:szCs w:val="19"/>
              </w:rPr>
              <w:t xml:space="preserve"> (24 579)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FC98537" w14:textId="2E89A5BA"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Dolný Kubín</w:t>
            </w:r>
            <w:r w:rsidR="00F43C89">
              <w:rPr>
                <w:rFonts w:ascii="Arial" w:hAnsi="Arial" w:cs="Arial"/>
                <w:color w:val="000000" w:themeColor="text1"/>
                <w:sz w:val="19"/>
                <w:szCs w:val="19"/>
              </w:rPr>
              <w:t xml:space="preserve"> (19 196)</w:t>
            </w:r>
          </w:p>
        </w:tc>
      </w:tr>
      <w:tr w:rsidR="0079034B" w:rsidRPr="00B55A1F" w14:paraId="57B2556F"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FDC1B" w14:textId="3C4C2847"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lastRenderedPageBreak/>
              <w:t>Dunajská Streda</w:t>
            </w:r>
            <w:r w:rsidR="00F43C89">
              <w:rPr>
                <w:rFonts w:ascii="Arial" w:hAnsi="Arial" w:cs="Arial"/>
                <w:color w:val="000000" w:themeColor="text1"/>
                <w:sz w:val="19"/>
                <w:szCs w:val="19"/>
              </w:rPr>
              <w:t xml:space="preserve"> (22 652)</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5FBCB47" w14:textId="7D68BDF3"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Galanta</w:t>
            </w:r>
            <w:r w:rsidR="00F43C89">
              <w:rPr>
                <w:rFonts w:ascii="Arial" w:hAnsi="Arial" w:cs="Arial"/>
                <w:color w:val="000000" w:themeColor="text1"/>
                <w:sz w:val="19"/>
                <w:szCs w:val="19"/>
              </w:rPr>
              <w:t xml:space="preserve"> (15 021)</w:t>
            </w:r>
          </w:p>
        </w:tc>
      </w:tr>
      <w:tr w:rsidR="0079034B" w:rsidRPr="00B55A1F" w14:paraId="7DC581CF"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459DD" w14:textId="1715D68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Humenné</w:t>
            </w:r>
            <w:r w:rsidR="00F43C89">
              <w:rPr>
                <w:rFonts w:ascii="Arial" w:hAnsi="Arial" w:cs="Arial"/>
                <w:color w:val="000000" w:themeColor="text1"/>
                <w:sz w:val="19"/>
                <w:szCs w:val="19"/>
              </w:rPr>
              <w:t xml:space="preserve"> (33 945)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3786B9F" w14:textId="46AAEF4E"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Kežmarok</w:t>
            </w:r>
            <w:r w:rsidR="00F43C89">
              <w:rPr>
                <w:rFonts w:ascii="Arial" w:hAnsi="Arial" w:cs="Arial"/>
                <w:color w:val="000000" w:themeColor="text1"/>
                <w:sz w:val="19"/>
                <w:szCs w:val="19"/>
              </w:rPr>
              <w:t xml:space="preserve"> (16 558)</w:t>
            </w:r>
          </w:p>
        </w:tc>
      </w:tr>
      <w:tr w:rsidR="0079034B" w:rsidRPr="00B55A1F" w14:paraId="60E7ED26"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1D43E" w14:textId="539286A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Komárno</w:t>
            </w:r>
            <w:r w:rsidR="00F43C89">
              <w:rPr>
                <w:rFonts w:ascii="Arial" w:hAnsi="Arial" w:cs="Arial"/>
                <w:color w:val="000000" w:themeColor="text1"/>
                <w:sz w:val="19"/>
                <w:szCs w:val="19"/>
              </w:rPr>
              <w:t xml:space="preserve"> (34 333)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00813AE" w14:textId="70AF31B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Nové Mesto nad Váhom</w:t>
            </w:r>
            <w:r w:rsidR="00F43C89">
              <w:rPr>
                <w:rFonts w:ascii="Arial" w:hAnsi="Arial" w:cs="Arial"/>
                <w:color w:val="000000" w:themeColor="text1"/>
                <w:sz w:val="19"/>
                <w:szCs w:val="19"/>
              </w:rPr>
              <w:t xml:space="preserve"> (20 084)</w:t>
            </w:r>
          </w:p>
        </w:tc>
      </w:tr>
      <w:tr w:rsidR="0079034B" w:rsidRPr="00B55A1F" w14:paraId="0BF27BC9"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1BD12" w14:textId="62610389"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Levice</w:t>
            </w:r>
            <w:r w:rsidR="00F43C89">
              <w:rPr>
                <w:rFonts w:ascii="Arial" w:hAnsi="Arial" w:cs="Arial"/>
                <w:color w:val="000000" w:themeColor="text1"/>
                <w:sz w:val="19"/>
                <w:szCs w:val="19"/>
              </w:rPr>
              <w:t xml:space="preserve"> (33 733)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83F3574" w14:textId="1B50E6B2"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Pezinok</w:t>
            </w:r>
            <w:r w:rsidR="00F43C89">
              <w:rPr>
                <w:rFonts w:ascii="Arial" w:hAnsi="Arial" w:cs="Arial"/>
                <w:color w:val="000000" w:themeColor="text1"/>
                <w:sz w:val="19"/>
                <w:szCs w:val="19"/>
              </w:rPr>
              <w:t xml:space="preserve"> (22 467)</w:t>
            </w:r>
          </w:p>
        </w:tc>
      </w:tr>
      <w:tr w:rsidR="0079034B" w:rsidRPr="00B55A1F" w14:paraId="15A9C156"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37CEC" w14:textId="016CD084"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Liptovský Mikuláš</w:t>
            </w:r>
            <w:r w:rsidR="00F43C89">
              <w:rPr>
                <w:rFonts w:ascii="Arial" w:hAnsi="Arial" w:cs="Arial"/>
                <w:color w:val="000000" w:themeColor="text1"/>
                <w:sz w:val="19"/>
                <w:szCs w:val="19"/>
              </w:rPr>
              <w:t xml:space="preserve"> (31 534)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F5C5EB2" w14:textId="145A60F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Púchov</w:t>
            </w:r>
            <w:r w:rsidR="00F43C89">
              <w:rPr>
                <w:rFonts w:ascii="Arial" w:hAnsi="Arial" w:cs="Arial"/>
                <w:color w:val="000000" w:themeColor="text1"/>
                <w:sz w:val="19"/>
                <w:szCs w:val="19"/>
              </w:rPr>
              <w:t xml:space="preserve"> (17 962)</w:t>
            </w:r>
          </w:p>
        </w:tc>
      </w:tr>
      <w:tr w:rsidR="0079034B" w:rsidRPr="00B55A1F" w14:paraId="0EBAE462"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ABEA9" w14:textId="3E814C5D"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Lučenec</w:t>
            </w:r>
            <w:r w:rsidR="00F43C89">
              <w:rPr>
                <w:rFonts w:ascii="Arial" w:hAnsi="Arial" w:cs="Arial"/>
                <w:color w:val="000000" w:themeColor="text1"/>
                <w:sz w:val="19"/>
                <w:szCs w:val="19"/>
              </w:rPr>
              <w:t xml:space="preserve"> (28 099)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62118A3" w14:textId="73A6167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Rožňava</w:t>
            </w:r>
            <w:r w:rsidR="00F43C89">
              <w:rPr>
                <w:rFonts w:ascii="Arial" w:hAnsi="Arial" w:cs="Arial"/>
                <w:color w:val="000000" w:themeColor="text1"/>
                <w:sz w:val="19"/>
                <w:szCs w:val="19"/>
              </w:rPr>
              <w:t xml:space="preserve"> (19 397)</w:t>
            </w:r>
          </w:p>
        </w:tc>
      </w:tr>
      <w:tr w:rsidR="0079034B" w:rsidRPr="00B55A1F" w14:paraId="01819EB1"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83BCD" w14:textId="0AADAF6E"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Michalovce</w:t>
            </w:r>
            <w:r w:rsidR="00F43C89">
              <w:rPr>
                <w:rFonts w:ascii="Arial" w:hAnsi="Arial" w:cs="Arial"/>
                <w:color w:val="000000" w:themeColor="text1"/>
                <w:sz w:val="19"/>
                <w:szCs w:val="19"/>
              </w:rPr>
              <w:t xml:space="preserve"> (39 455)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C7AE3CB" w14:textId="2BC5BCE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Senica</w:t>
            </w:r>
            <w:r w:rsidR="00F43C89">
              <w:rPr>
                <w:rFonts w:ascii="Arial" w:hAnsi="Arial" w:cs="Arial"/>
                <w:color w:val="000000" w:themeColor="text1"/>
                <w:sz w:val="19"/>
                <w:szCs w:val="19"/>
              </w:rPr>
              <w:t xml:space="preserve"> (20 380)</w:t>
            </w:r>
          </w:p>
        </w:tc>
      </w:tr>
      <w:tr w:rsidR="0079034B" w:rsidRPr="00B55A1F" w14:paraId="0CBC2518"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1ABC3" w14:textId="7AEEB7B3"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Piešťany</w:t>
            </w:r>
            <w:r w:rsidR="00F43C89">
              <w:rPr>
                <w:rFonts w:ascii="Arial" w:hAnsi="Arial" w:cs="Arial"/>
                <w:color w:val="000000" w:themeColor="text1"/>
                <w:sz w:val="19"/>
                <w:szCs w:val="19"/>
              </w:rPr>
              <w:t xml:space="preserve"> (27 855)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F175247" w14:textId="2785DC4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Vranov nad Topľou</w:t>
            </w:r>
            <w:r w:rsidR="00F43C89">
              <w:rPr>
                <w:rFonts w:ascii="Arial" w:hAnsi="Arial" w:cs="Arial"/>
                <w:color w:val="000000" w:themeColor="text1"/>
                <w:sz w:val="19"/>
                <w:szCs w:val="19"/>
              </w:rPr>
              <w:t xml:space="preserve"> (22 762)</w:t>
            </w:r>
          </w:p>
        </w:tc>
      </w:tr>
      <w:tr w:rsidR="0079034B" w:rsidRPr="00B55A1F" w14:paraId="5FEAC44A"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7BF25" w14:textId="7BE8B731"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Považská Bystrica</w:t>
            </w:r>
            <w:r w:rsidR="00F43C89">
              <w:rPr>
                <w:rFonts w:ascii="Arial" w:hAnsi="Arial" w:cs="Arial"/>
                <w:color w:val="000000" w:themeColor="text1"/>
                <w:sz w:val="19"/>
                <w:szCs w:val="19"/>
              </w:rPr>
              <w:t xml:space="preserve"> (40 373)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D9CB579" w14:textId="517E7C9A"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Žiar nad Hronom</w:t>
            </w:r>
            <w:r w:rsidR="00F43C89">
              <w:rPr>
                <w:rFonts w:ascii="Arial" w:hAnsi="Arial" w:cs="Arial"/>
                <w:color w:val="000000" w:themeColor="text1"/>
                <w:sz w:val="19"/>
                <w:szCs w:val="19"/>
              </w:rPr>
              <w:t xml:space="preserve"> (19 370)</w:t>
            </w:r>
          </w:p>
        </w:tc>
      </w:tr>
      <w:tr w:rsidR="0079034B" w:rsidRPr="00B55A1F" w14:paraId="0F359FD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922D9" w14:textId="2049841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Prievidza</w:t>
            </w:r>
            <w:r w:rsidR="00F43C89">
              <w:rPr>
                <w:rFonts w:ascii="Arial" w:hAnsi="Arial" w:cs="Arial"/>
                <w:color w:val="000000" w:themeColor="text1"/>
                <w:sz w:val="19"/>
                <w:szCs w:val="19"/>
              </w:rPr>
              <w:t xml:space="preserve"> (47 143)</w:t>
            </w:r>
          </w:p>
        </w:tc>
        <w:tc>
          <w:tcPr>
            <w:tcW w:w="219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AC21C"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7D3C479C"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2A626" w14:textId="25A2723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Rimavská Sobota</w:t>
            </w:r>
            <w:r w:rsidR="00F43C89">
              <w:rPr>
                <w:rFonts w:ascii="Arial" w:hAnsi="Arial" w:cs="Arial"/>
                <w:color w:val="000000" w:themeColor="text1"/>
                <w:sz w:val="19"/>
                <w:szCs w:val="19"/>
              </w:rPr>
              <w:t xml:space="preserve"> (24 217)</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72ECB081"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75BECD96"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42A87" w14:textId="3F186359"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Ružomberok</w:t>
            </w:r>
            <w:r w:rsidR="00F43C89">
              <w:rPr>
                <w:rFonts w:ascii="Arial" w:hAnsi="Arial" w:cs="Arial"/>
                <w:color w:val="000000" w:themeColor="text1"/>
                <w:sz w:val="19"/>
                <w:szCs w:val="19"/>
              </w:rPr>
              <w:t xml:space="preserve"> (27 284)</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2B304474"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7474164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1DD38" w14:textId="7CBD2E90"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Spišská Nová Ves</w:t>
            </w:r>
            <w:r w:rsidR="00F43C89">
              <w:rPr>
                <w:rFonts w:ascii="Arial" w:hAnsi="Arial" w:cs="Arial"/>
                <w:color w:val="000000" w:themeColor="text1"/>
                <w:sz w:val="19"/>
                <w:szCs w:val="19"/>
              </w:rPr>
              <w:t xml:space="preserve"> (37 594)</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7AF06C35"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34D76BE2"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87B4A" w14:textId="5D4971FD"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Topoľčany</w:t>
            </w:r>
            <w:r w:rsidR="00F43C89">
              <w:rPr>
                <w:rFonts w:ascii="Arial" w:hAnsi="Arial" w:cs="Arial"/>
                <w:color w:val="000000" w:themeColor="text1"/>
                <w:sz w:val="19"/>
                <w:szCs w:val="19"/>
              </w:rPr>
              <w:t xml:space="preserve"> (26 196)</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22EE8E57"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5144F620"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2937E" w14:textId="1B429A68"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Trebišov</w:t>
            </w:r>
            <w:r w:rsidR="00F43C89">
              <w:rPr>
                <w:rFonts w:ascii="Arial" w:hAnsi="Arial" w:cs="Arial"/>
                <w:color w:val="000000" w:themeColor="text1"/>
                <w:sz w:val="19"/>
                <w:szCs w:val="19"/>
              </w:rPr>
              <w:t xml:space="preserve"> (24 500)</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45F1332C"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5218A86C"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30CFA" w14:textId="304CAD06"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Zvolen</w:t>
            </w:r>
            <w:r w:rsidR="00F43C89">
              <w:rPr>
                <w:rFonts w:ascii="Arial" w:hAnsi="Arial" w:cs="Arial"/>
                <w:color w:val="000000" w:themeColor="text1"/>
                <w:sz w:val="19"/>
                <w:szCs w:val="19"/>
              </w:rPr>
              <w:t xml:space="preserve"> (42 868)</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5335CD7A"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44F9DBB6" w14:textId="77777777" w:rsidTr="005D6A9C">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17020EAE" w14:textId="0F74EE5C"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Centrá osídlenia tretej skupiny</w:t>
            </w:r>
            <w:r w:rsidR="00D922C8">
              <w:rPr>
                <w:rFonts w:ascii="Arial" w:hAnsi="Arial" w:cs="Arial"/>
                <w:color w:val="000000" w:themeColor="text1"/>
                <w:sz w:val="19"/>
                <w:szCs w:val="19"/>
              </w:rPr>
              <w:t xml:space="preserve"> / </w:t>
            </w:r>
            <w:r w:rsidR="00D922C8" w:rsidRPr="00D922C8">
              <w:rPr>
                <w:rFonts w:ascii="Arial" w:hAnsi="Arial" w:cs="Arial"/>
                <w:color w:val="000000" w:themeColor="text1"/>
                <w:sz w:val="19"/>
                <w:szCs w:val="19"/>
              </w:rPr>
              <w:t>Počet obyvateľov k 31.12.2015</w:t>
            </w:r>
          </w:p>
        </w:tc>
      </w:tr>
      <w:tr w:rsidR="0079034B" w:rsidRPr="00B55A1F" w14:paraId="5DA7F866"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EBF4A" w14:textId="77777777" w:rsidR="0079034B" w:rsidRPr="0079034B" w:rsidRDefault="0079034B" w:rsidP="005D6A9C">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3AD627B" w14:textId="77777777" w:rsidR="0079034B" w:rsidRPr="0079034B" w:rsidRDefault="0079034B" w:rsidP="005D6A9C">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Druhá podskupina</w:t>
            </w:r>
          </w:p>
        </w:tc>
      </w:tr>
      <w:tr w:rsidR="0079034B" w:rsidRPr="00B55A1F" w14:paraId="01313D52"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15AAB" w14:textId="468B5208"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Bánovce nad Bebravou</w:t>
            </w:r>
            <w:r w:rsidR="00AC5BAD">
              <w:rPr>
                <w:rFonts w:ascii="Arial" w:hAnsi="Arial" w:cs="Arial"/>
                <w:color w:val="000000" w:themeColor="text1"/>
                <w:sz w:val="19"/>
                <w:szCs w:val="19"/>
              </w:rPr>
              <w:t xml:space="preserve"> (18 823)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92FFE08" w14:textId="4534E5D1"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Bojnice</w:t>
            </w:r>
            <w:r w:rsidR="00843C3A">
              <w:rPr>
                <w:rFonts w:ascii="Arial" w:hAnsi="Arial" w:cs="Arial"/>
                <w:color w:val="000000" w:themeColor="text1"/>
                <w:sz w:val="19"/>
                <w:szCs w:val="19"/>
              </w:rPr>
              <w:t xml:space="preserve"> (4 941)</w:t>
            </w:r>
          </w:p>
        </w:tc>
      </w:tr>
      <w:tr w:rsidR="0079034B" w:rsidRPr="00B55A1F" w14:paraId="5CF482C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A200B" w14:textId="2A7ECB3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Banská Štiavnica</w:t>
            </w:r>
            <w:r w:rsidR="00AC5BAD">
              <w:rPr>
                <w:rFonts w:ascii="Arial" w:hAnsi="Arial" w:cs="Arial"/>
                <w:color w:val="000000" w:themeColor="text1"/>
                <w:sz w:val="19"/>
                <w:szCs w:val="19"/>
              </w:rPr>
              <w:t xml:space="preserve"> (10 210)</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47C3B1B" w14:textId="1D4580A8"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Bytča</w:t>
            </w:r>
            <w:r w:rsidR="00843C3A">
              <w:rPr>
                <w:rFonts w:ascii="Arial" w:hAnsi="Arial" w:cs="Arial"/>
                <w:color w:val="000000" w:themeColor="text1"/>
                <w:sz w:val="19"/>
                <w:szCs w:val="19"/>
              </w:rPr>
              <w:t xml:space="preserve"> (11 306)</w:t>
            </w:r>
          </w:p>
        </w:tc>
      </w:tr>
      <w:tr w:rsidR="0079034B" w:rsidRPr="00B55A1F" w14:paraId="73CDF9A2"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AE663" w14:textId="1E772177"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Detva</w:t>
            </w:r>
            <w:r w:rsidR="00AC5BAD">
              <w:rPr>
                <w:rFonts w:ascii="Arial" w:hAnsi="Arial" w:cs="Arial"/>
                <w:color w:val="000000" w:themeColor="text1"/>
                <w:sz w:val="19"/>
                <w:szCs w:val="19"/>
              </w:rPr>
              <w:t xml:space="preserve"> (14 887)</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3753DBA" w14:textId="763D095C"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Detva</w:t>
            </w:r>
            <w:r w:rsidR="00843C3A">
              <w:rPr>
                <w:rFonts w:ascii="Arial" w:hAnsi="Arial" w:cs="Arial"/>
                <w:color w:val="000000" w:themeColor="text1"/>
                <w:sz w:val="19"/>
                <w:szCs w:val="19"/>
              </w:rPr>
              <w:t xml:space="preserve"> (14 887)</w:t>
            </w:r>
          </w:p>
        </w:tc>
      </w:tr>
      <w:tr w:rsidR="0079034B" w:rsidRPr="00B55A1F" w14:paraId="67521845"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EBFCD" w14:textId="2E243497"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Dubnica nad Váhom a Nová Dubnica</w:t>
            </w:r>
            <w:r w:rsidR="00AC5BAD">
              <w:rPr>
                <w:rFonts w:ascii="Arial" w:hAnsi="Arial" w:cs="Arial"/>
                <w:color w:val="000000" w:themeColor="text1"/>
                <w:sz w:val="19"/>
                <w:szCs w:val="19"/>
              </w:rPr>
              <w:t xml:space="preserve"> (35 683)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540F05E" w14:textId="1F12213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Fiľakovo</w:t>
            </w:r>
            <w:r w:rsidR="00843C3A">
              <w:rPr>
                <w:rFonts w:ascii="Arial" w:hAnsi="Arial" w:cs="Arial"/>
                <w:color w:val="000000" w:themeColor="text1"/>
                <w:sz w:val="19"/>
                <w:szCs w:val="19"/>
              </w:rPr>
              <w:t xml:space="preserve"> (10 687)</w:t>
            </w:r>
          </w:p>
        </w:tc>
      </w:tr>
      <w:tr w:rsidR="0079034B" w:rsidRPr="00B55A1F" w14:paraId="69983EA8"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9EBE7" w14:textId="08AF476E"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Hlohovec</w:t>
            </w:r>
            <w:r w:rsidR="00AC5BAD">
              <w:rPr>
                <w:rFonts w:ascii="Arial" w:hAnsi="Arial" w:cs="Arial"/>
                <w:color w:val="000000" w:themeColor="text1"/>
                <w:sz w:val="19"/>
                <w:szCs w:val="19"/>
              </w:rPr>
              <w:t xml:space="preserve"> (22 079)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75BD8C9" w14:textId="510AC7BC"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Gelnica</w:t>
            </w:r>
            <w:r w:rsidR="00843C3A">
              <w:rPr>
                <w:rFonts w:ascii="Arial" w:hAnsi="Arial" w:cs="Arial"/>
                <w:color w:val="000000" w:themeColor="text1"/>
                <w:sz w:val="19"/>
                <w:szCs w:val="19"/>
              </w:rPr>
              <w:t xml:space="preserve"> (6 140)</w:t>
            </w:r>
          </w:p>
        </w:tc>
      </w:tr>
      <w:tr w:rsidR="0079034B" w:rsidRPr="00B55A1F" w14:paraId="31ED680B"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8903F" w14:textId="62AFDDA4"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Hlohovec a</w:t>
            </w:r>
            <w:r w:rsidR="00AC5BAD">
              <w:rPr>
                <w:rFonts w:ascii="Arial" w:hAnsi="Arial" w:cs="Arial"/>
                <w:color w:val="000000" w:themeColor="text1"/>
                <w:sz w:val="19"/>
                <w:szCs w:val="19"/>
              </w:rPr>
              <w:t> </w:t>
            </w:r>
            <w:r w:rsidRPr="0079034B">
              <w:rPr>
                <w:rFonts w:ascii="Arial" w:hAnsi="Arial" w:cs="Arial"/>
                <w:color w:val="000000" w:themeColor="text1"/>
                <w:sz w:val="19"/>
                <w:szCs w:val="19"/>
              </w:rPr>
              <w:t>Leopoldov</w:t>
            </w:r>
            <w:r w:rsidR="00AC5BAD">
              <w:rPr>
                <w:rFonts w:ascii="Arial" w:hAnsi="Arial" w:cs="Arial"/>
                <w:color w:val="000000" w:themeColor="text1"/>
                <w:sz w:val="19"/>
                <w:szCs w:val="19"/>
              </w:rPr>
              <w:t xml:space="preserve"> (26 239)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DB272DE" w14:textId="121622D7"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Handlová</w:t>
            </w:r>
            <w:r w:rsidR="00843C3A">
              <w:rPr>
                <w:rFonts w:ascii="Arial" w:hAnsi="Arial" w:cs="Arial"/>
                <w:color w:val="000000" w:themeColor="text1"/>
                <w:sz w:val="19"/>
                <w:szCs w:val="19"/>
              </w:rPr>
              <w:t xml:space="preserve"> (17 385)</w:t>
            </w:r>
          </w:p>
        </w:tc>
      </w:tr>
      <w:tr w:rsidR="0079034B" w:rsidRPr="00B55A1F" w14:paraId="2965E63F"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D4D14" w14:textId="68F3F58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Kysucké Nové Mesto</w:t>
            </w:r>
            <w:r w:rsidR="00AC5BAD">
              <w:rPr>
                <w:rFonts w:ascii="Arial" w:hAnsi="Arial" w:cs="Arial"/>
                <w:color w:val="000000" w:themeColor="text1"/>
                <w:sz w:val="19"/>
                <w:szCs w:val="19"/>
              </w:rPr>
              <w:t xml:space="preserve"> (15 324)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842E55D" w14:textId="27FF0F6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Hnúšťa</w:t>
            </w:r>
            <w:r w:rsidR="00843C3A">
              <w:rPr>
                <w:rFonts w:ascii="Arial" w:hAnsi="Arial" w:cs="Arial"/>
                <w:color w:val="000000" w:themeColor="text1"/>
                <w:sz w:val="19"/>
                <w:szCs w:val="19"/>
              </w:rPr>
              <w:t xml:space="preserve"> (7 611)</w:t>
            </w:r>
          </w:p>
        </w:tc>
      </w:tr>
      <w:tr w:rsidR="0079034B" w:rsidRPr="00B55A1F" w14:paraId="61C2E992"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EC0F9" w14:textId="6927A6F4"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Levoča</w:t>
            </w:r>
            <w:r w:rsidR="00AC5BAD">
              <w:rPr>
                <w:rFonts w:ascii="Arial" w:hAnsi="Arial" w:cs="Arial"/>
                <w:color w:val="000000" w:themeColor="text1"/>
                <w:sz w:val="19"/>
                <w:szCs w:val="19"/>
              </w:rPr>
              <w:t xml:space="preserve"> (14 811)</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37DF23E" w14:textId="64ED89F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Holíč</w:t>
            </w:r>
            <w:r w:rsidR="00843C3A">
              <w:rPr>
                <w:rFonts w:ascii="Arial" w:hAnsi="Arial" w:cs="Arial"/>
                <w:color w:val="000000" w:themeColor="text1"/>
                <w:sz w:val="19"/>
                <w:szCs w:val="19"/>
              </w:rPr>
              <w:t xml:space="preserve"> (11 162)</w:t>
            </w:r>
          </w:p>
        </w:tc>
      </w:tr>
      <w:tr w:rsidR="0079034B" w:rsidRPr="00B55A1F" w14:paraId="017E57D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776F6" w14:textId="6C52FDA3"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Malacky</w:t>
            </w:r>
            <w:r w:rsidR="00AC5BAD">
              <w:rPr>
                <w:rFonts w:ascii="Arial" w:hAnsi="Arial" w:cs="Arial"/>
                <w:color w:val="000000" w:themeColor="text1"/>
                <w:sz w:val="19"/>
                <w:szCs w:val="19"/>
              </w:rPr>
              <w:t xml:space="preserve"> (17 253)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0EB6494" w14:textId="52FD02C1"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Ilava</w:t>
            </w:r>
            <w:r w:rsidR="00843C3A">
              <w:rPr>
                <w:rFonts w:ascii="Arial" w:hAnsi="Arial" w:cs="Arial"/>
                <w:color w:val="000000" w:themeColor="text1"/>
                <w:sz w:val="19"/>
                <w:szCs w:val="19"/>
              </w:rPr>
              <w:t xml:space="preserve"> (5 474) </w:t>
            </w:r>
          </w:p>
        </w:tc>
      </w:tr>
      <w:tr w:rsidR="0079034B" w:rsidRPr="00B55A1F" w14:paraId="350F7EF4"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D6172" w14:textId="419A2E8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Myjava</w:t>
            </w:r>
            <w:r w:rsidR="00AC5BAD">
              <w:rPr>
                <w:rFonts w:ascii="Arial" w:hAnsi="Arial" w:cs="Arial"/>
                <w:color w:val="000000" w:themeColor="text1"/>
                <w:sz w:val="19"/>
                <w:szCs w:val="19"/>
              </w:rPr>
              <w:t xml:space="preserve"> (11 953)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1903A0B" w14:textId="48AEF95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Kolárovo</w:t>
            </w:r>
            <w:r w:rsidR="00843C3A">
              <w:rPr>
                <w:rFonts w:ascii="Arial" w:hAnsi="Arial" w:cs="Arial"/>
                <w:color w:val="000000" w:themeColor="text1"/>
                <w:sz w:val="19"/>
                <w:szCs w:val="19"/>
              </w:rPr>
              <w:t xml:space="preserve"> (10 614)</w:t>
            </w:r>
          </w:p>
        </w:tc>
      </w:tr>
      <w:tr w:rsidR="0079034B" w:rsidRPr="00B55A1F" w14:paraId="05AD51B0"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63101" w14:textId="268BF980"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Partizánske</w:t>
            </w:r>
            <w:r w:rsidR="00AC5BAD">
              <w:rPr>
                <w:rFonts w:ascii="Arial" w:hAnsi="Arial" w:cs="Arial"/>
                <w:color w:val="000000" w:themeColor="text1"/>
                <w:sz w:val="19"/>
                <w:szCs w:val="19"/>
              </w:rPr>
              <w:t xml:space="preserve"> (23 247)</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D12CF73" w14:textId="1A7891C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Kráľovský Chlmec</w:t>
            </w:r>
            <w:r w:rsidR="00843C3A">
              <w:rPr>
                <w:rFonts w:ascii="Arial" w:hAnsi="Arial" w:cs="Arial"/>
                <w:color w:val="000000" w:themeColor="text1"/>
                <w:sz w:val="19"/>
                <w:szCs w:val="19"/>
              </w:rPr>
              <w:t xml:space="preserve"> (7 611)</w:t>
            </w:r>
          </w:p>
        </w:tc>
      </w:tr>
      <w:tr w:rsidR="0079034B" w:rsidRPr="00B55A1F" w14:paraId="2496FF39"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3776B" w14:textId="1C09C74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Senec</w:t>
            </w:r>
            <w:r w:rsidR="00AC5BAD">
              <w:rPr>
                <w:rFonts w:ascii="Arial" w:hAnsi="Arial" w:cs="Arial"/>
                <w:color w:val="000000" w:themeColor="text1"/>
                <w:sz w:val="19"/>
                <w:szCs w:val="19"/>
              </w:rPr>
              <w:t xml:space="preserve"> (18 658)</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CA943B4" w14:textId="1BBF1BD3"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Kremnica</w:t>
            </w:r>
            <w:r w:rsidR="00843C3A">
              <w:rPr>
                <w:rFonts w:ascii="Arial" w:hAnsi="Arial" w:cs="Arial"/>
                <w:color w:val="000000" w:themeColor="text1"/>
                <w:sz w:val="19"/>
                <w:szCs w:val="19"/>
              </w:rPr>
              <w:t xml:space="preserve"> (5 419)</w:t>
            </w:r>
          </w:p>
        </w:tc>
      </w:tr>
      <w:tr w:rsidR="0079034B" w:rsidRPr="00B55A1F" w14:paraId="53A4525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9F556" w14:textId="54DA9FA4"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Skalica</w:t>
            </w:r>
            <w:r w:rsidR="00AC5BAD">
              <w:rPr>
                <w:rFonts w:ascii="Arial" w:hAnsi="Arial" w:cs="Arial"/>
                <w:color w:val="000000" w:themeColor="text1"/>
                <w:sz w:val="19"/>
                <w:szCs w:val="19"/>
              </w:rPr>
              <w:t xml:space="preserve"> (14 806)</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1D5D6F6" w14:textId="77ED0D4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Krupina</w:t>
            </w:r>
            <w:r w:rsidR="00843C3A">
              <w:rPr>
                <w:rFonts w:ascii="Arial" w:hAnsi="Arial" w:cs="Arial"/>
                <w:color w:val="000000" w:themeColor="text1"/>
                <w:sz w:val="19"/>
                <w:szCs w:val="19"/>
              </w:rPr>
              <w:t xml:space="preserve"> (7 945)</w:t>
            </w:r>
          </w:p>
        </w:tc>
      </w:tr>
      <w:tr w:rsidR="0079034B" w:rsidRPr="00B55A1F" w14:paraId="0D063F5A"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8A00F" w14:textId="3C4C1A58"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Stará Ľubovňa</w:t>
            </w:r>
            <w:r w:rsidR="00AC5BAD">
              <w:rPr>
                <w:rFonts w:ascii="Arial" w:hAnsi="Arial" w:cs="Arial"/>
                <w:color w:val="000000" w:themeColor="text1"/>
                <w:sz w:val="19"/>
                <w:szCs w:val="19"/>
              </w:rPr>
              <w:t xml:space="preserve"> (16 347)</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A215D55" w14:textId="3AC7219C"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Liptovský Hrádok</w:t>
            </w:r>
            <w:r w:rsidR="00843C3A">
              <w:rPr>
                <w:rFonts w:ascii="Arial" w:hAnsi="Arial" w:cs="Arial"/>
                <w:color w:val="000000" w:themeColor="text1"/>
                <w:sz w:val="19"/>
                <w:szCs w:val="19"/>
              </w:rPr>
              <w:t xml:space="preserve"> (7 606)</w:t>
            </w:r>
          </w:p>
        </w:tc>
      </w:tr>
      <w:tr w:rsidR="0079034B" w:rsidRPr="00B55A1F" w14:paraId="05F5829A"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91F62" w14:textId="0E30649C"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lastRenderedPageBreak/>
              <w:t>Snina</w:t>
            </w:r>
            <w:r w:rsidR="00AC5BAD">
              <w:rPr>
                <w:rFonts w:ascii="Arial" w:hAnsi="Arial" w:cs="Arial"/>
                <w:color w:val="000000" w:themeColor="text1"/>
                <w:sz w:val="19"/>
                <w:szCs w:val="19"/>
              </w:rPr>
              <w:t xml:space="preserve"> (20 174)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FF5DB94" w14:textId="63FA22B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Medzilaborce</w:t>
            </w:r>
            <w:r w:rsidR="00843C3A">
              <w:rPr>
                <w:rFonts w:ascii="Arial" w:hAnsi="Arial" w:cs="Arial"/>
                <w:color w:val="000000" w:themeColor="text1"/>
                <w:sz w:val="19"/>
                <w:szCs w:val="19"/>
              </w:rPr>
              <w:t xml:space="preserve"> (6 639)</w:t>
            </w:r>
          </w:p>
        </w:tc>
      </w:tr>
      <w:tr w:rsidR="0079034B" w:rsidRPr="00B55A1F" w14:paraId="46CB9E7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00C83" w14:textId="774B6FD7"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Šaľa</w:t>
            </w:r>
            <w:r w:rsidR="00AC5BAD">
              <w:rPr>
                <w:rFonts w:ascii="Arial" w:hAnsi="Arial" w:cs="Arial"/>
                <w:color w:val="000000" w:themeColor="text1"/>
                <w:sz w:val="19"/>
                <w:szCs w:val="19"/>
              </w:rPr>
              <w:t xml:space="preserve"> (22 714)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50CCAC4" w14:textId="64424489"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Modra</w:t>
            </w:r>
            <w:r w:rsidR="00843C3A">
              <w:rPr>
                <w:rFonts w:ascii="Arial" w:hAnsi="Arial" w:cs="Arial"/>
                <w:color w:val="000000" w:themeColor="text1"/>
                <w:sz w:val="19"/>
                <w:szCs w:val="19"/>
              </w:rPr>
              <w:t xml:space="preserve"> (8 901)</w:t>
            </w:r>
          </w:p>
        </w:tc>
      </w:tr>
      <w:tr w:rsidR="0079034B" w:rsidRPr="00B55A1F" w14:paraId="2F0F4425"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C00B9" w14:textId="08B48EEA"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Svidník</w:t>
            </w:r>
            <w:r w:rsidR="00AC5BAD">
              <w:rPr>
                <w:rFonts w:ascii="Arial" w:hAnsi="Arial" w:cs="Arial"/>
                <w:color w:val="000000" w:themeColor="text1"/>
                <w:sz w:val="19"/>
                <w:szCs w:val="19"/>
              </w:rPr>
              <w:t xml:space="preserve"> (11 289)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2046E7A" w14:textId="598E878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Moldava nad Bodvou</w:t>
            </w:r>
            <w:r w:rsidR="00843C3A">
              <w:rPr>
                <w:rFonts w:ascii="Arial" w:hAnsi="Arial" w:cs="Arial"/>
                <w:color w:val="000000" w:themeColor="text1"/>
                <w:sz w:val="19"/>
                <w:szCs w:val="19"/>
              </w:rPr>
              <w:t xml:space="preserve"> (11 260)</w:t>
            </w:r>
          </w:p>
        </w:tc>
      </w:tr>
      <w:tr w:rsidR="0079034B" w:rsidRPr="00B55A1F" w14:paraId="4EAC775B"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602CD" w14:textId="6AB91D43"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Veľký Krtíš a Modrý Kameň</w:t>
            </w:r>
            <w:r w:rsidR="00AC5BAD">
              <w:rPr>
                <w:rFonts w:ascii="Arial" w:hAnsi="Arial" w:cs="Arial"/>
                <w:color w:val="000000" w:themeColor="text1"/>
                <w:sz w:val="19"/>
                <w:szCs w:val="19"/>
              </w:rPr>
              <w:t xml:space="preserve"> (13 855)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C9657A1" w14:textId="51A25B50"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Námestovo</w:t>
            </w:r>
            <w:r w:rsidR="00843C3A">
              <w:rPr>
                <w:rFonts w:ascii="Arial" w:hAnsi="Arial" w:cs="Arial"/>
                <w:color w:val="000000" w:themeColor="text1"/>
                <w:sz w:val="19"/>
                <w:szCs w:val="19"/>
              </w:rPr>
              <w:t xml:space="preserve"> (7 908)</w:t>
            </w:r>
          </w:p>
        </w:tc>
      </w:tr>
      <w:tr w:rsidR="0079034B" w:rsidRPr="00B55A1F" w14:paraId="11347523" w14:textId="77777777" w:rsidTr="005D6A9C">
        <w:trPr>
          <w:trHeight w:hRule="exact" w:val="284"/>
        </w:trPr>
        <w:tc>
          <w:tcPr>
            <w:tcW w:w="280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BBCEB"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53B5B90" w14:textId="019A0E9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Nová Baňa</w:t>
            </w:r>
            <w:r w:rsidR="00843C3A">
              <w:rPr>
                <w:rFonts w:ascii="Arial" w:hAnsi="Arial" w:cs="Arial"/>
                <w:color w:val="000000" w:themeColor="text1"/>
                <w:sz w:val="19"/>
                <w:szCs w:val="19"/>
              </w:rPr>
              <w:t xml:space="preserve"> (7 480)</w:t>
            </w:r>
          </w:p>
        </w:tc>
      </w:tr>
      <w:tr w:rsidR="0079034B" w:rsidRPr="00B55A1F" w14:paraId="48399FAA"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47E80AE"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41B5932" w14:textId="314570F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Rajec</w:t>
            </w:r>
            <w:r w:rsidR="00843C3A">
              <w:rPr>
                <w:rFonts w:ascii="Arial" w:hAnsi="Arial" w:cs="Arial"/>
                <w:color w:val="000000" w:themeColor="text1"/>
                <w:sz w:val="19"/>
                <w:szCs w:val="19"/>
              </w:rPr>
              <w:t xml:space="preserve"> (5 850)</w:t>
            </w:r>
          </w:p>
        </w:tc>
      </w:tr>
      <w:tr w:rsidR="0079034B" w:rsidRPr="00B55A1F" w14:paraId="2739A087"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5AF280E"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BA07F20" w14:textId="73E1E9C3"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Revúca</w:t>
            </w:r>
            <w:r w:rsidR="00843C3A">
              <w:rPr>
                <w:rFonts w:ascii="Arial" w:hAnsi="Arial" w:cs="Arial"/>
                <w:color w:val="000000" w:themeColor="text1"/>
                <w:sz w:val="19"/>
                <w:szCs w:val="19"/>
              </w:rPr>
              <w:t xml:space="preserve"> (12 466)</w:t>
            </w:r>
          </w:p>
        </w:tc>
      </w:tr>
      <w:tr w:rsidR="0079034B" w:rsidRPr="00B55A1F" w14:paraId="2F1D21DA"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8D033D5"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6615596" w14:textId="0E5A2CE2"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Sabinov</w:t>
            </w:r>
            <w:r w:rsidR="00843C3A">
              <w:rPr>
                <w:rFonts w:ascii="Arial" w:hAnsi="Arial" w:cs="Arial"/>
                <w:color w:val="000000" w:themeColor="text1"/>
                <w:sz w:val="19"/>
                <w:szCs w:val="19"/>
              </w:rPr>
              <w:t xml:space="preserve"> (12 717)</w:t>
            </w:r>
          </w:p>
        </w:tc>
      </w:tr>
      <w:tr w:rsidR="0079034B" w:rsidRPr="00B55A1F" w14:paraId="2AF7398B"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0BA8712E"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80AA20A" w14:textId="610FDB66"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Sečovce</w:t>
            </w:r>
            <w:r w:rsidR="00843C3A">
              <w:rPr>
                <w:rFonts w:ascii="Arial" w:hAnsi="Arial" w:cs="Arial"/>
                <w:color w:val="000000" w:themeColor="text1"/>
                <w:sz w:val="19"/>
                <w:szCs w:val="19"/>
              </w:rPr>
              <w:t xml:space="preserve"> (8 399)</w:t>
            </w:r>
          </w:p>
        </w:tc>
      </w:tr>
      <w:tr w:rsidR="0079034B" w:rsidRPr="00B55A1F" w14:paraId="71182563"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9675027"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B7ACD06" w14:textId="289E3A50"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Sereď</w:t>
            </w:r>
            <w:r w:rsidR="00843C3A">
              <w:rPr>
                <w:rFonts w:ascii="Arial" w:hAnsi="Arial" w:cs="Arial"/>
                <w:color w:val="000000" w:themeColor="text1"/>
                <w:sz w:val="19"/>
                <w:szCs w:val="19"/>
              </w:rPr>
              <w:t xml:space="preserve"> (15 923)</w:t>
            </w:r>
          </w:p>
        </w:tc>
      </w:tr>
      <w:tr w:rsidR="0079034B" w:rsidRPr="00B55A1F" w14:paraId="53372B92"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465F285F"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B9CA372" w14:textId="6DF145A6"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Stropkov</w:t>
            </w:r>
            <w:r w:rsidR="00843C3A">
              <w:rPr>
                <w:rFonts w:ascii="Arial" w:hAnsi="Arial" w:cs="Arial"/>
                <w:color w:val="000000" w:themeColor="text1"/>
                <w:sz w:val="19"/>
                <w:szCs w:val="19"/>
              </w:rPr>
              <w:t xml:space="preserve"> (10 713)</w:t>
            </w:r>
          </w:p>
        </w:tc>
      </w:tr>
      <w:tr w:rsidR="0079034B" w:rsidRPr="00B55A1F" w14:paraId="09E10145"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068F741B"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865F125" w14:textId="319E9ADD"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Svit</w:t>
            </w:r>
            <w:r w:rsidR="00843C3A">
              <w:rPr>
                <w:rFonts w:ascii="Arial" w:hAnsi="Arial" w:cs="Arial"/>
                <w:color w:val="000000" w:themeColor="text1"/>
                <w:sz w:val="19"/>
                <w:szCs w:val="19"/>
              </w:rPr>
              <w:t xml:space="preserve"> (7 771)</w:t>
            </w:r>
          </w:p>
        </w:tc>
      </w:tr>
      <w:tr w:rsidR="0079034B" w:rsidRPr="00B55A1F" w14:paraId="69D0DF8F"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17FA6BF7"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D0CA989" w14:textId="0728E19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Šahy</w:t>
            </w:r>
            <w:r w:rsidR="00843C3A">
              <w:rPr>
                <w:rFonts w:ascii="Arial" w:hAnsi="Arial" w:cs="Arial"/>
                <w:color w:val="000000" w:themeColor="text1"/>
                <w:sz w:val="19"/>
                <w:szCs w:val="19"/>
              </w:rPr>
              <w:t xml:space="preserve"> (7 463)</w:t>
            </w:r>
          </w:p>
        </w:tc>
      </w:tr>
      <w:tr w:rsidR="0079034B" w:rsidRPr="00B55A1F" w14:paraId="4F43502B"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0D1D5548"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95D66F3" w14:textId="533DC364"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Šamorín</w:t>
            </w:r>
            <w:r w:rsidR="00843C3A">
              <w:rPr>
                <w:rFonts w:ascii="Arial" w:hAnsi="Arial" w:cs="Arial"/>
                <w:color w:val="000000" w:themeColor="text1"/>
                <w:sz w:val="19"/>
                <w:szCs w:val="19"/>
              </w:rPr>
              <w:t xml:space="preserve"> (13 147)</w:t>
            </w:r>
          </w:p>
        </w:tc>
      </w:tr>
      <w:tr w:rsidR="0079034B" w:rsidRPr="00B55A1F" w14:paraId="3B9F20EA"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4675DEE"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C8B6B45" w14:textId="259AEDB6"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Štúrovo</w:t>
            </w:r>
            <w:r w:rsidR="00843C3A">
              <w:rPr>
                <w:rFonts w:ascii="Arial" w:hAnsi="Arial" w:cs="Arial"/>
                <w:color w:val="000000" w:themeColor="text1"/>
                <w:sz w:val="19"/>
                <w:szCs w:val="19"/>
              </w:rPr>
              <w:t xml:space="preserve"> (10 524)</w:t>
            </w:r>
          </w:p>
        </w:tc>
      </w:tr>
      <w:tr w:rsidR="0079034B" w:rsidRPr="00B55A1F" w14:paraId="0A25BCF2"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2BE8BBF"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303F6F4" w14:textId="7368949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Šurany</w:t>
            </w:r>
            <w:r w:rsidR="00843C3A">
              <w:rPr>
                <w:rFonts w:ascii="Arial" w:hAnsi="Arial" w:cs="Arial"/>
                <w:color w:val="000000" w:themeColor="text1"/>
                <w:sz w:val="19"/>
                <w:szCs w:val="19"/>
              </w:rPr>
              <w:t xml:space="preserve"> (9 960)</w:t>
            </w:r>
          </w:p>
        </w:tc>
      </w:tr>
      <w:tr w:rsidR="0079034B" w:rsidRPr="00B55A1F" w14:paraId="1302FEC8"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4CE3C45"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6EB1149" w14:textId="4525FF1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Trstená</w:t>
            </w:r>
            <w:r w:rsidR="00843C3A">
              <w:rPr>
                <w:rFonts w:ascii="Arial" w:hAnsi="Arial" w:cs="Arial"/>
                <w:color w:val="000000" w:themeColor="text1"/>
                <w:sz w:val="19"/>
                <w:szCs w:val="19"/>
              </w:rPr>
              <w:t xml:space="preserve"> (7 408)</w:t>
            </w:r>
          </w:p>
        </w:tc>
      </w:tr>
      <w:tr w:rsidR="0079034B" w:rsidRPr="00B55A1F" w14:paraId="7DD2F478"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74F4E94A"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2A6A348" w14:textId="4942A162"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Tvrdošín</w:t>
            </w:r>
            <w:r w:rsidR="00843C3A">
              <w:rPr>
                <w:rFonts w:ascii="Arial" w:hAnsi="Arial" w:cs="Arial"/>
                <w:color w:val="000000" w:themeColor="text1"/>
                <w:sz w:val="19"/>
                <w:szCs w:val="19"/>
              </w:rPr>
              <w:t xml:space="preserve"> (9 252) </w:t>
            </w:r>
          </w:p>
        </w:tc>
      </w:tr>
      <w:tr w:rsidR="0079034B" w:rsidRPr="00B55A1F" w14:paraId="4A338948"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0F98E6A"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0D944DD" w14:textId="7B8611DA"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Veľký Krtíš</w:t>
            </w:r>
            <w:r w:rsidR="00843C3A">
              <w:rPr>
                <w:rFonts w:ascii="Arial" w:hAnsi="Arial" w:cs="Arial"/>
                <w:color w:val="000000" w:themeColor="text1"/>
                <w:sz w:val="19"/>
                <w:szCs w:val="19"/>
              </w:rPr>
              <w:t xml:space="preserve"> (12 255)</w:t>
            </w:r>
          </w:p>
        </w:tc>
      </w:tr>
      <w:tr w:rsidR="0079034B" w:rsidRPr="00B55A1F" w14:paraId="086AE9F1"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3626756F"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C73FAD6" w14:textId="0CFF4429"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Veľký Meder</w:t>
            </w:r>
            <w:r w:rsidR="00843C3A">
              <w:rPr>
                <w:rFonts w:ascii="Arial" w:hAnsi="Arial" w:cs="Arial"/>
                <w:color w:val="000000" w:themeColor="text1"/>
                <w:sz w:val="19"/>
                <w:szCs w:val="19"/>
              </w:rPr>
              <w:t xml:space="preserve"> (8 703)</w:t>
            </w:r>
          </w:p>
        </w:tc>
      </w:tr>
      <w:tr w:rsidR="0079034B" w:rsidRPr="00B55A1F" w14:paraId="30EE3971"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089D8252"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D9D2702" w14:textId="7937DF70"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Vráble</w:t>
            </w:r>
            <w:r w:rsidR="00843C3A">
              <w:rPr>
                <w:rFonts w:ascii="Arial" w:hAnsi="Arial" w:cs="Arial"/>
                <w:color w:val="000000" w:themeColor="text1"/>
                <w:sz w:val="19"/>
                <w:szCs w:val="19"/>
              </w:rPr>
              <w:t xml:space="preserve"> (8 768)</w:t>
            </w:r>
          </w:p>
        </w:tc>
      </w:tr>
      <w:tr w:rsidR="0079034B" w:rsidRPr="00B55A1F" w14:paraId="5B143A24"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3E1E62FE"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EC873EE" w14:textId="29FAE67E"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Vysoké Tatry</w:t>
            </w:r>
            <w:r w:rsidR="00843C3A">
              <w:rPr>
                <w:rFonts w:ascii="Arial" w:hAnsi="Arial" w:cs="Arial"/>
                <w:color w:val="000000" w:themeColor="text1"/>
                <w:sz w:val="19"/>
                <w:szCs w:val="19"/>
              </w:rPr>
              <w:t xml:space="preserve"> (4 087)</w:t>
            </w:r>
          </w:p>
        </w:tc>
      </w:tr>
      <w:tr w:rsidR="0079034B" w:rsidRPr="00F830BC" w14:paraId="319A1DAC"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32075843"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ED1CC5E" w14:textId="0A3263F0"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Zlaté Moravce</w:t>
            </w:r>
            <w:r w:rsidR="00843C3A">
              <w:rPr>
                <w:rFonts w:ascii="Arial" w:hAnsi="Arial" w:cs="Arial"/>
                <w:color w:val="000000" w:themeColor="text1"/>
                <w:sz w:val="19"/>
                <w:szCs w:val="19"/>
              </w:rPr>
              <w:t xml:space="preserve"> (11 787)</w:t>
            </w:r>
          </w:p>
        </w:tc>
      </w:tr>
    </w:tbl>
    <w:p w14:paraId="387958D6" w14:textId="4EE57CBE" w:rsidR="00230229" w:rsidRPr="0079034B" w:rsidRDefault="0079034B" w:rsidP="00D922C8">
      <w:pPr>
        <w:tabs>
          <w:tab w:val="left" w:pos="960"/>
        </w:tabs>
        <w:spacing w:before="120" w:after="120" w:line="288" w:lineRule="auto"/>
        <w:jc w:val="both"/>
        <w:rPr>
          <w:rFonts w:ascii="Arial" w:hAnsi="Arial" w:cs="Arial"/>
          <w:color w:val="000000" w:themeColor="text1"/>
          <w:sz w:val="19"/>
          <w:szCs w:val="19"/>
        </w:rPr>
      </w:pPr>
      <w:r w:rsidRPr="0079034B">
        <w:rPr>
          <w:rFonts w:ascii="Arial" w:hAnsi="Arial" w:cs="Arial"/>
          <w:color w:val="000000" w:themeColor="text1"/>
          <w:sz w:val="19"/>
          <w:szCs w:val="19"/>
        </w:rPr>
        <w:t>Následne vyhodnotí, či deklarovaný príspevok vyplýva z realizácie konkrétnych aktivít projektu</w:t>
      </w:r>
      <w:r>
        <w:rPr>
          <w:rFonts w:ascii="Arial" w:hAnsi="Arial" w:cs="Arial"/>
          <w:color w:val="000000" w:themeColor="text1"/>
          <w:sz w:val="19"/>
          <w:szCs w:val="19"/>
        </w:rPr>
        <w:t xml:space="preserve"> a</w:t>
      </w:r>
      <w:r w:rsidRPr="0079034B">
        <w:rPr>
          <w:rFonts w:ascii="Arial" w:hAnsi="Arial" w:cs="Arial"/>
          <w:color w:val="000000" w:themeColor="text1"/>
          <w:sz w:val="19"/>
          <w:szCs w:val="19"/>
        </w:rPr>
        <w:t xml:space="preserve"> pridelí bodovú hodnotu na základe najvyššej kategórie centra osídlenia, ktorého </w:t>
      </w:r>
      <w:r>
        <w:rPr>
          <w:rFonts w:ascii="Arial" w:hAnsi="Arial" w:cs="Arial"/>
          <w:color w:val="000000" w:themeColor="text1"/>
          <w:sz w:val="19"/>
          <w:szCs w:val="19"/>
        </w:rPr>
        <w:t>rozvoj</w:t>
      </w:r>
      <w:r w:rsidRPr="0079034B">
        <w:rPr>
          <w:rFonts w:ascii="Arial" w:hAnsi="Arial" w:cs="Arial"/>
          <w:color w:val="000000" w:themeColor="text1"/>
          <w:sz w:val="19"/>
          <w:szCs w:val="19"/>
        </w:rPr>
        <w:t xml:space="preserve"> je riešen</w:t>
      </w:r>
      <w:r>
        <w:rPr>
          <w:rFonts w:ascii="Arial" w:hAnsi="Arial" w:cs="Arial"/>
          <w:color w:val="000000" w:themeColor="text1"/>
          <w:sz w:val="19"/>
          <w:szCs w:val="19"/>
        </w:rPr>
        <w:t>ý</w:t>
      </w:r>
      <w:r w:rsidRPr="0079034B">
        <w:rPr>
          <w:rFonts w:ascii="Arial" w:hAnsi="Arial" w:cs="Arial"/>
          <w:color w:val="000000" w:themeColor="text1"/>
          <w:sz w:val="19"/>
          <w:szCs w:val="19"/>
        </w:rPr>
        <w:t xml:space="preserve"> projektom.</w:t>
      </w:r>
      <w:r w:rsidR="00652D71">
        <w:rPr>
          <w:rFonts w:ascii="Arial" w:hAnsi="Arial" w:cs="Arial"/>
          <w:color w:val="000000" w:themeColor="text1"/>
          <w:sz w:val="19"/>
          <w:szCs w:val="19"/>
        </w:rPr>
        <w:t xml:space="preserve"> </w:t>
      </w:r>
      <w:r w:rsidR="00230229" w:rsidRPr="00A37FF0">
        <w:rPr>
          <w:rFonts w:ascii="Arial" w:hAnsi="Arial" w:cs="Arial"/>
          <w:sz w:val="19"/>
          <w:szCs w:val="19"/>
        </w:rPr>
        <w:t xml:space="preserve">Hodnotiteľ priradí bodovú hodnotu (4) v prípade, že </w:t>
      </w:r>
      <w:r w:rsidR="00230229">
        <w:rPr>
          <w:rFonts w:ascii="Arial" w:hAnsi="Arial" w:cs="Arial"/>
          <w:sz w:val="19"/>
          <w:szCs w:val="19"/>
        </w:rPr>
        <w:t>sa p</w:t>
      </w:r>
      <w:r w:rsidR="00230229" w:rsidRPr="0079034B">
        <w:rPr>
          <w:rFonts w:ascii="Arial" w:hAnsi="Arial" w:cs="Arial"/>
          <w:color w:val="000000" w:themeColor="text1"/>
          <w:sz w:val="19"/>
          <w:szCs w:val="19"/>
        </w:rPr>
        <w:t>rojekt sa realizuje v centrách osídlenia prvej a druhej skupiny</w:t>
      </w:r>
      <w:r w:rsidR="00230229">
        <w:rPr>
          <w:rFonts w:ascii="Arial" w:hAnsi="Arial" w:cs="Arial"/>
          <w:color w:val="000000" w:themeColor="text1"/>
          <w:sz w:val="19"/>
          <w:szCs w:val="19"/>
        </w:rPr>
        <w:t>,</w:t>
      </w:r>
      <w:r w:rsidR="00230229" w:rsidRPr="00A37FF0">
        <w:rPr>
          <w:rFonts w:ascii="Arial" w:hAnsi="Arial" w:cs="Arial"/>
          <w:sz w:val="19"/>
          <w:szCs w:val="19"/>
        </w:rPr>
        <w:t xml:space="preserve"> bodovú hodnotu (</w:t>
      </w:r>
      <w:r w:rsidR="00230229">
        <w:rPr>
          <w:rFonts w:ascii="Arial" w:hAnsi="Arial" w:cs="Arial"/>
          <w:sz w:val="19"/>
          <w:szCs w:val="19"/>
        </w:rPr>
        <w:t>2</w:t>
      </w:r>
      <w:r w:rsidR="00230229" w:rsidRPr="00A37FF0">
        <w:rPr>
          <w:rFonts w:ascii="Arial" w:hAnsi="Arial" w:cs="Arial"/>
          <w:sz w:val="19"/>
          <w:szCs w:val="19"/>
        </w:rPr>
        <w:t xml:space="preserve">) v prípade, že </w:t>
      </w:r>
      <w:r w:rsidR="00230229">
        <w:rPr>
          <w:rFonts w:ascii="Arial" w:hAnsi="Arial" w:cs="Arial"/>
          <w:sz w:val="19"/>
          <w:szCs w:val="19"/>
        </w:rPr>
        <w:t>sa p</w:t>
      </w:r>
      <w:r w:rsidR="00230229" w:rsidRPr="0079034B">
        <w:rPr>
          <w:rFonts w:ascii="Arial" w:hAnsi="Arial" w:cs="Arial"/>
          <w:color w:val="000000" w:themeColor="text1"/>
          <w:sz w:val="19"/>
          <w:szCs w:val="19"/>
        </w:rPr>
        <w:t xml:space="preserve">rojekt sa realizuje v centrách osídlenia </w:t>
      </w:r>
      <w:r w:rsidR="00230229">
        <w:rPr>
          <w:rFonts w:ascii="Arial" w:hAnsi="Arial" w:cs="Arial"/>
          <w:color w:val="000000" w:themeColor="text1"/>
          <w:sz w:val="19"/>
          <w:szCs w:val="19"/>
        </w:rPr>
        <w:t>t</w:t>
      </w:r>
      <w:r w:rsidR="00230229" w:rsidRPr="0079034B">
        <w:rPr>
          <w:rFonts w:ascii="Arial" w:hAnsi="Arial" w:cs="Arial"/>
          <w:color w:val="000000" w:themeColor="text1"/>
          <w:sz w:val="19"/>
          <w:szCs w:val="19"/>
        </w:rPr>
        <w:t>retej skupiny</w:t>
      </w:r>
      <w:r w:rsidR="00230229">
        <w:rPr>
          <w:rFonts w:ascii="Arial" w:hAnsi="Arial" w:cs="Arial"/>
          <w:color w:val="000000" w:themeColor="text1"/>
          <w:sz w:val="19"/>
          <w:szCs w:val="19"/>
        </w:rPr>
        <w:t xml:space="preserve"> a </w:t>
      </w:r>
      <w:r w:rsidR="00230229" w:rsidRPr="00A37FF0">
        <w:rPr>
          <w:rFonts w:ascii="Arial" w:hAnsi="Arial" w:cs="Arial"/>
          <w:sz w:val="19"/>
          <w:szCs w:val="19"/>
        </w:rPr>
        <w:t>bodovú hodnotu (</w:t>
      </w:r>
      <w:r w:rsidR="00230229">
        <w:rPr>
          <w:rFonts w:ascii="Arial" w:hAnsi="Arial" w:cs="Arial"/>
          <w:sz w:val="19"/>
          <w:szCs w:val="19"/>
        </w:rPr>
        <w:t>0</w:t>
      </w:r>
      <w:r w:rsidR="00230229" w:rsidRPr="00A37FF0">
        <w:rPr>
          <w:rFonts w:ascii="Arial" w:hAnsi="Arial" w:cs="Arial"/>
          <w:sz w:val="19"/>
          <w:szCs w:val="19"/>
        </w:rPr>
        <w:t xml:space="preserve">) v prípade, že </w:t>
      </w:r>
      <w:r w:rsidR="00230229">
        <w:rPr>
          <w:rFonts w:ascii="Arial" w:hAnsi="Arial" w:cs="Arial"/>
          <w:sz w:val="19"/>
          <w:szCs w:val="19"/>
        </w:rPr>
        <w:t>sa p</w:t>
      </w:r>
      <w:r w:rsidR="00230229" w:rsidRPr="0079034B">
        <w:rPr>
          <w:rFonts w:ascii="Arial" w:hAnsi="Arial" w:cs="Arial"/>
          <w:color w:val="000000" w:themeColor="text1"/>
          <w:sz w:val="19"/>
          <w:szCs w:val="19"/>
        </w:rPr>
        <w:t>rojekt sa realizuje v ostatných mestách a obciach</w:t>
      </w:r>
      <w:r w:rsidR="00230229">
        <w:rPr>
          <w:rFonts w:ascii="Arial" w:hAnsi="Arial" w:cs="Arial"/>
          <w:color w:val="000000" w:themeColor="text1"/>
          <w:sz w:val="19"/>
          <w:szCs w:val="19"/>
        </w:rPr>
        <w:t>.</w:t>
      </w:r>
    </w:p>
    <w:p w14:paraId="6F6E0F65" w14:textId="77777777" w:rsidR="0079034B" w:rsidRDefault="0079034B" w:rsidP="001A6468">
      <w:pPr>
        <w:tabs>
          <w:tab w:val="left" w:pos="960"/>
        </w:tabs>
        <w:spacing w:before="120" w:after="120" w:line="288" w:lineRule="auto"/>
        <w:jc w:val="both"/>
        <w:rPr>
          <w:rFonts w:ascii="Arial" w:hAnsi="Arial" w:cs="Arial"/>
          <w:color w:val="000000" w:themeColor="text1"/>
          <w:sz w:val="19"/>
          <w:szCs w:val="19"/>
        </w:rPr>
      </w:pPr>
      <w:r w:rsidRPr="0089667D">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5686C8A7"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p w14:paraId="0BCC9B05"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p w14:paraId="4363B4F4"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p w14:paraId="6321DFF0"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p w14:paraId="2598D839"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p w14:paraId="73ABDAF8"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p w14:paraId="22FC5B40"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p w14:paraId="4645632B"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tbl>
      <w:tblPr>
        <w:tblStyle w:val="TableGrid6"/>
        <w:tblW w:w="4982" w:type="pct"/>
        <w:tblLayout w:type="fixed"/>
        <w:tblLook w:val="04A0" w:firstRow="1" w:lastRow="0" w:firstColumn="1" w:lastColumn="0" w:noHBand="0" w:noVBand="1"/>
      </w:tblPr>
      <w:tblGrid>
        <w:gridCol w:w="615"/>
        <w:gridCol w:w="2514"/>
        <w:gridCol w:w="4392"/>
        <w:gridCol w:w="1513"/>
        <w:gridCol w:w="1489"/>
        <w:gridCol w:w="4549"/>
      </w:tblGrid>
      <w:tr w:rsidR="007B6530" w:rsidRPr="00797B60" w14:paraId="4AECDD7E" w14:textId="77777777" w:rsidTr="007B6530">
        <w:trPr>
          <w:trHeight w:val="397"/>
        </w:trPr>
        <w:tc>
          <w:tcPr>
            <w:tcW w:w="204" w:type="pct"/>
            <w:shd w:val="clear" w:color="auto" w:fill="DEEAF6" w:themeFill="accent1" w:themeFillTint="33"/>
            <w:vAlign w:val="center"/>
            <w:hideMark/>
          </w:tcPr>
          <w:p w14:paraId="6C5179D5" w14:textId="77777777" w:rsidR="007B6530" w:rsidRPr="00797B60" w:rsidRDefault="007B6530" w:rsidP="00ED16E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34" w:type="pct"/>
            <w:shd w:val="clear" w:color="auto" w:fill="DEEAF6" w:themeFill="accent1" w:themeFillTint="33"/>
            <w:vAlign w:val="center"/>
            <w:hideMark/>
          </w:tcPr>
          <w:p w14:paraId="0CBBC469" w14:textId="77777777" w:rsidR="007B6530" w:rsidRPr="00797B60" w:rsidRDefault="007B6530" w:rsidP="00ED16E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1A6AB681" w14:textId="77777777" w:rsidR="007B6530" w:rsidRPr="00797B60" w:rsidRDefault="007B6530" w:rsidP="00ED16E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tcBorders>
              <w:bottom w:val="single" w:sz="4" w:space="0" w:color="auto"/>
            </w:tcBorders>
            <w:shd w:val="clear" w:color="auto" w:fill="DEEAF6" w:themeFill="accent1" w:themeFillTint="33"/>
            <w:vAlign w:val="center"/>
            <w:hideMark/>
          </w:tcPr>
          <w:p w14:paraId="0AE83BD9" w14:textId="77777777" w:rsidR="007B6530" w:rsidRPr="00797B60" w:rsidRDefault="007B6530" w:rsidP="00ED16E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tcBorders>
              <w:bottom w:val="single" w:sz="4" w:space="0" w:color="auto"/>
            </w:tcBorders>
            <w:shd w:val="clear" w:color="auto" w:fill="DEEAF6" w:themeFill="accent1" w:themeFillTint="33"/>
            <w:vAlign w:val="center"/>
            <w:hideMark/>
          </w:tcPr>
          <w:p w14:paraId="0A4CA42A" w14:textId="77777777" w:rsidR="007B6530" w:rsidRPr="00797B60" w:rsidRDefault="007B6530" w:rsidP="00ED16E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tcBorders>
              <w:bottom w:val="single" w:sz="4" w:space="0" w:color="auto"/>
            </w:tcBorders>
            <w:shd w:val="clear" w:color="auto" w:fill="DEEAF6" w:themeFill="accent1" w:themeFillTint="33"/>
            <w:vAlign w:val="center"/>
            <w:hideMark/>
          </w:tcPr>
          <w:p w14:paraId="394298CE" w14:textId="77777777" w:rsidR="007B6530" w:rsidRPr="00797B60" w:rsidRDefault="007B6530" w:rsidP="00ED16E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02C58FE4" w14:textId="77777777" w:rsidTr="007B6530">
        <w:trPr>
          <w:trHeight w:val="285"/>
        </w:trPr>
        <w:tc>
          <w:tcPr>
            <w:tcW w:w="204" w:type="pct"/>
            <w:vMerge w:val="restart"/>
            <w:tcBorders>
              <w:top w:val="single" w:sz="4" w:space="0" w:color="auto"/>
              <w:left w:val="single" w:sz="4" w:space="0" w:color="auto"/>
              <w:right w:val="single" w:sz="4" w:space="0" w:color="auto"/>
            </w:tcBorders>
            <w:vAlign w:val="center"/>
          </w:tcPr>
          <w:p w14:paraId="7BFA0FA0"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1.10</w:t>
            </w:r>
          </w:p>
        </w:tc>
        <w:tc>
          <w:tcPr>
            <w:tcW w:w="834" w:type="pct"/>
            <w:vMerge w:val="restart"/>
            <w:tcBorders>
              <w:top w:val="single" w:sz="4" w:space="0" w:color="auto"/>
              <w:left w:val="single" w:sz="4" w:space="0" w:color="auto"/>
              <w:right w:val="single" w:sz="4" w:space="0" w:color="auto"/>
            </w:tcBorders>
            <w:vAlign w:val="center"/>
          </w:tcPr>
          <w:p w14:paraId="433659B2" w14:textId="77777777" w:rsidR="007B6530" w:rsidRPr="00797B60" w:rsidRDefault="007B6530" w:rsidP="00E424FB">
            <w:pPr>
              <w:widowControl w:val="0"/>
              <w:spacing w:line="288" w:lineRule="auto"/>
              <w:rPr>
                <w:rFonts w:ascii="Arial" w:hAnsi="Arial" w:cs="Arial"/>
                <w:color w:val="000000" w:themeColor="text1"/>
                <w:sz w:val="19"/>
                <w:szCs w:val="19"/>
              </w:rPr>
            </w:pPr>
            <w:r w:rsidRPr="002A1776">
              <w:rPr>
                <w:rFonts w:ascii="Arial" w:hAnsi="Arial" w:cs="Arial"/>
                <w:color w:val="000000" w:themeColor="text1"/>
                <w:sz w:val="19"/>
                <w:szCs w:val="19"/>
              </w:rPr>
              <w:t>Príspevok</w:t>
            </w:r>
            <w:r w:rsidRPr="002A1776">
              <w:rPr>
                <w:color w:val="000000" w:themeColor="text1"/>
              </w:rPr>
              <w:t> </w:t>
            </w:r>
            <w:r w:rsidRPr="002A1776">
              <w:rPr>
                <w:rFonts w:ascii="Arial" w:hAnsi="Arial" w:cs="Arial"/>
                <w:color w:val="000000" w:themeColor="text1"/>
                <w:sz w:val="19"/>
                <w:szCs w:val="19"/>
              </w:rPr>
              <w:t>projektu k odľahčeniu cyklistickej dopravy z pozemných komunikácií zaťažených automobilovou dopravou</w:t>
            </w:r>
          </w:p>
        </w:tc>
        <w:tc>
          <w:tcPr>
            <w:tcW w:w="1457" w:type="pct"/>
            <w:vMerge w:val="restart"/>
            <w:tcBorders>
              <w:top w:val="single" w:sz="4" w:space="0" w:color="auto"/>
              <w:left w:val="single" w:sz="4" w:space="0" w:color="auto"/>
              <w:right w:val="single" w:sz="4" w:space="0" w:color="auto"/>
            </w:tcBorders>
            <w:vAlign w:val="center"/>
          </w:tcPr>
          <w:p w14:paraId="171BE326" w14:textId="77777777" w:rsidR="007B6530" w:rsidRPr="00797B60" w:rsidRDefault="007B6530" w:rsidP="00B36ABB">
            <w:pPr>
              <w:widowControl w:val="0"/>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Kritérium hodnotí príspevok projektu k odľahčeniu cyklistickej dopravy z pozemných komunikácií zaťažených automobilovou dopravou na základe porovnania priemernej hodnoty intenzity automobilovej dopravy súbežných úsekov s priemernou hodnotou RPDI pre príslušnú kategóriu cestnej komunikácie v kraji.</w:t>
            </w:r>
          </w:p>
          <w:p w14:paraId="23E5E859" w14:textId="77777777" w:rsidR="007B6530" w:rsidRPr="00797B60" w:rsidRDefault="007B6530" w:rsidP="00E424FB">
            <w:pPr>
              <w:widowControl w:val="0"/>
              <w:spacing w:line="288" w:lineRule="auto"/>
              <w:rPr>
                <w:rFonts w:ascii="Arial" w:hAnsi="Arial" w:cs="Arial"/>
                <w:color w:val="000000" w:themeColor="text1"/>
                <w:sz w:val="19"/>
                <w:szCs w:val="19"/>
              </w:rPr>
            </w:pPr>
          </w:p>
        </w:tc>
        <w:tc>
          <w:tcPr>
            <w:tcW w:w="502" w:type="pct"/>
            <w:vMerge w:val="restart"/>
            <w:tcBorders>
              <w:top w:val="single" w:sz="4" w:space="0" w:color="auto"/>
              <w:left w:val="single" w:sz="4" w:space="0" w:color="auto"/>
              <w:bottom w:val="single" w:sz="4" w:space="0" w:color="auto"/>
              <w:right w:val="single" w:sz="4" w:space="0" w:color="auto"/>
            </w:tcBorders>
            <w:vAlign w:val="center"/>
          </w:tcPr>
          <w:p w14:paraId="460F5302" w14:textId="77777777" w:rsidR="007B6530" w:rsidRPr="00797B60" w:rsidRDefault="007B6530" w:rsidP="00E424FB">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Bodové kritérium</w:t>
            </w:r>
          </w:p>
        </w:tc>
        <w:tc>
          <w:tcPr>
            <w:tcW w:w="494" w:type="pct"/>
            <w:tcBorders>
              <w:top w:val="single" w:sz="4" w:space="0" w:color="auto"/>
              <w:left w:val="single" w:sz="4" w:space="0" w:color="auto"/>
              <w:bottom w:val="single" w:sz="4" w:space="0" w:color="auto"/>
              <w:right w:val="single" w:sz="4" w:space="0" w:color="auto"/>
            </w:tcBorders>
            <w:vAlign w:val="center"/>
          </w:tcPr>
          <w:p w14:paraId="54F041CD" w14:textId="77777777" w:rsidR="007B6530" w:rsidRPr="00797B60" w:rsidRDefault="007B6530" w:rsidP="00E424FB">
            <w:pPr>
              <w:widowControl w:val="0"/>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4</w:t>
            </w:r>
          </w:p>
        </w:tc>
        <w:tc>
          <w:tcPr>
            <w:tcW w:w="1509" w:type="pct"/>
            <w:tcBorders>
              <w:top w:val="single" w:sz="4" w:space="0" w:color="auto"/>
              <w:left w:val="single" w:sz="4" w:space="0" w:color="auto"/>
              <w:bottom w:val="single" w:sz="4" w:space="0" w:color="auto"/>
              <w:right w:val="single" w:sz="4" w:space="0" w:color="auto"/>
            </w:tcBorders>
            <w:vAlign w:val="center"/>
          </w:tcPr>
          <w:p w14:paraId="201939A7"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Priemerná intenzita automobilovej dopravy na súbežných cestných  komunikáciách prekračuje  priemernú hodnotu RPDI  v príslušnom kraji o viac ako 30%.</w:t>
            </w:r>
            <w:r w:rsidRPr="00797B60">
              <w:rPr>
                <w:color w:val="000000" w:themeColor="text1"/>
              </w:rPr>
              <w:t> </w:t>
            </w:r>
          </w:p>
        </w:tc>
      </w:tr>
      <w:tr w:rsidR="007B6530" w:rsidRPr="00797B60" w14:paraId="1C34037E" w14:textId="77777777" w:rsidTr="007B6530">
        <w:trPr>
          <w:trHeight w:val="324"/>
        </w:trPr>
        <w:tc>
          <w:tcPr>
            <w:tcW w:w="204" w:type="pct"/>
            <w:vMerge/>
            <w:tcBorders>
              <w:left w:val="single" w:sz="4" w:space="0" w:color="auto"/>
              <w:right w:val="single" w:sz="4" w:space="0" w:color="auto"/>
            </w:tcBorders>
            <w:vAlign w:val="center"/>
          </w:tcPr>
          <w:p w14:paraId="702DD798"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34" w:type="pct"/>
            <w:vMerge/>
            <w:tcBorders>
              <w:left w:val="single" w:sz="4" w:space="0" w:color="auto"/>
              <w:right w:val="single" w:sz="4" w:space="0" w:color="auto"/>
            </w:tcBorders>
            <w:vAlign w:val="center"/>
          </w:tcPr>
          <w:p w14:paraId="29B4E426"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left w:val="single" w:sz="4" w:space="0" w:color="auto"/>
              <w:right w:val="single" w:sz="4" w:space="0" w:color="auto"/>
            </w:tcBorders>
            <w:vAlign w:val="center"/>
          </w:tcPr>
          <w:p w14:paraId="1BA14F03"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tcPr>
          <w:p w14:paraId="1660EB54"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tcPr>
          <w:p w14:paraId="1F30A2B3"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hAnsi="Arial" w:cs="Arial"/>
                <w:color w:val="000000" w:themeColor="text1"/>
                <w:sz w:val="19"/>
                <w:szCs w:val="19"/>
              </w:rPr>
              <w:t>2</w:t>
            </w:r>
          </w:p>
        </w:tc>
        <w:tc>
          <w:tcPr>
            <w:tcW w:w="1509" w:type="pct"/>
            <w:tcBorders>
              <w:top w:val="single" w:sz="4" w:space="0" w:color="auto"/>
              <w:left w:val="single" w:sz="4" w:space="0" w:color="auto"/>
              <w:bottom w:val="single" w:sz="4" w:space="0" w:color="auto"/>
              <w:right w:val="single" w:sz="4" w:space="0" w:color="auto"/>
            </w:tcBorders>
            <w:vAlign w:val="center"/>
          </w:tcPr>
          <w:p w14:paraId="27DE74CF"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Priemerná intenzita automobilovej dopravy na súbežných cestných  komunikáciách prekračuje  priemernú hodnotu RPDI  v príslušnom kraji o menej ako 30%.</w:t>
            </w:r>
          </w:p>
        </w:tc>
      </w:tr>
      <w:tr w:rsidR="007B6530" w:rsidRPr="00797B60" w14:paraId="1F1B313F" w14:textId="77777777" w:rsidTr="007B6530">
        <w:trPr>
          <w:trHeight w:val="345"/>
        </w:trPr>
        <w:tc>
          <w:tcPr>
            <w:tcW w:w="204" w:type="pct"/>
            <w:vMerge/>
            <w:tcBorders>
              <w:left w:val="single" w:sz="4" w:space="0" w:color="auto"/>
              <w:right w:val="single" w:sz="4" w:space="0" w:color="auto"/>
            </w:tcBorders>
            <w:vAlign w:val="center"/>
          </w:tcPr>
          <w:p w14:paraId="1276A788"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34" w:type="pct"/>
            <w:vMerge/>
            <w:tcBorders>
              <w:left w:val="single" w:sz="4" w:space="0" w:color="auto"/>
              <w:right w:val="single" w:sz="4" w:space="0" w:color="auto"/>
            </w:tcBorders>
            <w:vAlign w:val="center"/>
          </w:tcPr>
          <w:p w14:paraId="6D05CD11"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left w:val="single" w:sz="4" w:space="0" w:color="auto"/>
              <w:right w:val="single" w:sz="4" w:space="0" w:color="auto"/>
            </w:tcBorders>
            <w:vAlign w:val="center"/>
          </w:tcPr>
          <w:p w14:paraId="1298FC04"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tcPr>
          <w:p w14:paraId="1208DC3B"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tcPr>
          <w:p w14:paraId="78F56E70"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hAnsi="Arial" w:cs="Arial"/>
                <w:color w:val="000000" w:themeColor="text1"/>
                <w:sz w:val="19"/>
                <w:szCs w:val="19"/>
              </w:rPr>
              <w:t>0</w:t>
            </w:r>
          </w:p>
        </w:tc>
        <w:tc>
          <w:tcPr>
            <w:tcW w:w="1509" w:type="pct"/>
            <w:tcBorders>
              <w:top w:val="single" w:sz="4" w:space="0" w:color="auto"/>
              <w:left w:val="single" w:sz="4" w:space="0" w:color="auto"/>
              <w:bottom w:val="single" w:sz="4" w:space="0" w:color="auto"/>
              <w:right w:val="single" w:sz="4" w:space="0" w:color="auto"/>
            </w:tcBorders>
            <w:vAlign w:val="center"/>
          </w:tcPr>
          <w:p w14:paraId="7A9AC8ED"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Priemerná intenzita automobilovej dopravy na súbežných cestných  komunikáciách neprekračuje  priemernú hodnotu RPDI  v príslušnom kraji.</w:t>
            </w:r>
          </w:p>
        </w:tc>
      </w:tr>
    </w:tbl>
    <w:p w14:paraId="713D0F2E" w14:textId="77777777" w:rsidR="00483D2E" w:rsidRPr="00A37FF0" w:rsidRDefault="00483D2E" w:rsidP="001A6468">
      <w:pPr>
        <w:spacing w:before="120" w:after="120" w:line="288" w:lineRule="auto"/>
        <w:jc w:val="both"/>
        <w:rPr>
          <w:rFonts w:ascii="Arial" w:hAnsi="Arial" w:cs="Arial"/>
          <w:sz w:val="19"/>
          <w:szCs w:val="19"/>
        </w:rPr>
      </w:pPr>
      <w:r w:rsidRPr="00A37FF0">
        <w:rPr>
          <w:rFonts w:ascii="Arial" w:hAnsi="Arial" w:cs="Arial"/>
          <w:sz w:val="19"/>
          <w:szCs w:val="19"/>
        </w:rPr>
        <w:t>Hodnotiteľ posudzuje najmä informácie uvedené v častiach ŽoNFP: 7. Popis projektu, príloha Opis projektu.</w:t>
      </w:r>
    </w:p>
    <w:p w14:paraId="4E7C5AFC" w14:textId="3DA21908" w:rsidR="007B6530" w:rsidRPr="00A37FF0" w:rsidRDefault="00483D2E" w:rsidP="001A6468">
      <w:pPr>
        <w:spacing w:before="120" w:after="120" w:line="288" w:lineRule="auto"/>
        <w:jc w:val="both"/>
        <w:rPr>
          <w:rFonts w:ascii="Arial" w:hAnsi="Arial" w:cs="Arial"/>
          <w:sz w:val="19"/>
          <w:szCs w:val="19"/>
        </w:rPr>
      </w:pPr>
      <w:r w:rsidRPr="00A37FF0">
        <w:rPr>
          <w:rFonts w:ascii="Arial" w:hAnsi="Arial" w:cs="Arial"/>
          <w:sz w:val="19"/>
          <w:szCs w:val="19"/>
        </w:rPr>
        <w:t xml:space="preserve">Hodnotiteľ vyhodnotí príspevok projektu k odľahčeniu cyklistickej dopravy z pozemných komunikácií zaťažených automobilovou dopravou na základe porovnania priemernej hodnoty intenzity automobilovej dopravy súbežných úsekov s priemernou hodnotou </w:t>
      </w:r>
      <w:r w:rsidR="002A1776" w:rsidRPr="00A37FF0">
        <w:rPr>
          <w:rFonts w:ascii="Arial" w:hAnsi="Arial" w:cs="Arial"/>
          <w:sz w:val="19"/>
          <w:szCs w:val="19"/>
        </w:rPr>
        <w:t>intenzity</w:t>
      </w:r>
      <w:r w:rsidR="00A43F5A" w:rsidRPr="00A37FF0">
        <w:rPr>
          <w:rFonts w:ascii="Arial" w:hAnsi="Arial" w:cs="Arial"/>
          <w:sz w:val="19"/>
          <w:szCs w:val="19"/>
        </w:rPr>
        <w:t xml:space="preserve"> dopravy (voz./24 hod) pre príslušnú kategóriu cestnej komunikácie v kraji na základe výsledkov celoštátneho </w:t>
      </w:r>
      <w:r w:rsidR="0020213F" w:rsidRPr="00A37FF0">
        <w:rPr>
          <w:rFonts w:ascii="Arial" w:hAnsi="Arial" w:cs="Arial"/>
          <w:sz w:val="19"/>
          <w:szCs w:val="19"/>
        </w:rPr>
        <w:t>s</w:t>
      </w:r>
      <w:r w:rsidR="00A43F5A" w:rsidRPr="00A37FF0">
        <w:rPr>
          <w:rFonts w:ascii="Arial" w:hAnsi="Arial" w:cs="Arial"/>
          <w:sz w:val="19"/>
          <w:szCs w:val="19"/>
        </w:rPr>
        <w:t xml:space="preserve">čítania dopravy 2015 (uvedenú v tabuľke nižšie). </w:t>
      </w:r>
      <w:r w:rsidRPr="00A37FF0">
        <w:rPr>
          <w:rFonts w:ascii="Arial" w:hAnsi="Arial" w:cs="Arial"/>
          <w:sz w:val="19"/>
          <w:szCs w:val="19"/>
        </w:rPr>
        <w:t xml:space="preserve">Intenzita automobilovej dopravy na dotknutých komunikáciách môže byť stanovená na základe údajov z platného celoštátneho sčítania dopravy </w:t>
      </w:r>
      <w:r w:rsidR="005A6444" w:rsidRPr="00A37FF0">
        <w:rPr>
          <w:rFonts w:ascii="Arial" w:hAnsi="Arial" w:cs="Arial"/>
          <w:sz w:val="19"/>
          <w:szCs w:val="19"/>
        </w:rPr>
        <w:t xml:space="preserve">2015 </w:t>
      </w:r>
      <w:r w:rsidRPr="00A37FF0">
        <w:rPr>
          <w:rFonts w:ascii="Arial" w:hAnsi="Arial" w:cs="Arial"/>
          <w:sz w:val="19"/>
          <w:szCs w:val="19"/>
        </w:rPr>
        <w:t>alebo vlastným sčítaním dopravy</w:t>
      </w:r>
      <w:r w:rsidR="00467C7F" w:rsidRPr="00A37FF0">
        <w:rPr>
          <w:rFonts w:ascii="Arial" w:hAnsi="Arial" w:cs="Arial"/>
          <w:sz w:val="19"/>
          <w:szCs w:val="19"/>
        </w:rPr>
        <w:t xml:space="preserve"> spracovaným v zmysle platných </w:t>
      </w:r>
      <w:r w:rsidR="0020213F" w:rsidRPr="00A37FF0">
        <w:rPr>
          <w:rFonts w:ascii="Arial" w:hAnsi="Arial" w:cs="Arial"/>
          <w:sz w:val="19"/>
          <w:szCs w:val="19"/>
        </w:rPr>
        <w:t>technických predpisov SSC a MDVRR</w:t>
      </w:r>
      <w:r w:rsidRPr="00A37FF0">
        <w:rPr>
          <w:rFonts w:ascii="Arial" w:hAnsi="Arial" w:cs="Arial"/>
          <w:sz w:val="19"/>
          <w:szCs w:val="19"/>
        </w:rPr>
        <w:t xml:space="preserve">. </w:t>
      </w:r>
    </w:p>
    <w:p w14:paraId="13BB5861" w14:textId="6F7DF553" w:rsidR="000F3603" w:rsidRPr="00A37FF0" w:rsidRDefault="00AD570E" w:rsidP="002B4558">
      <w:pPr>
        <w:spacing w:before="120" w:after="120" w:line="288" w:lineRule="auto"/>
        <w:rPr>
          <w:rFonts w:ascii="Arial" w:hAnsi="Arial" w:cs="Arial"/>
          <w:sz w:val="19"/>
          <w:szCs w:val="19"/>
        </w:rPr>
      </w:pPr>
      <w:r w:rsidRPr="00A37FF0">
        <w:rPr>
          <w:rFonts w:ascii="Arial" w:hAnsi="Arial" w:cs="Arial"/>
          <w:sz w:val="19"/>
          <w:szCs w:val="19"/>
        </w:rPr>
        <w:t>P</w:t>
      </w:r>
      <w:r w:rsidR="000F3603" w:rsidRPr="00A37FF0">
        <w:rPr>
          <w:rFonts w:ascii="Arial" w:hAnsi="Arial" w:cs="Arial"/>
          <w:sz w:val="19"/>
          <w:szCs w:val="19"/>
        </w:rPr>
        <w:t>riemerné denné intenzity na komunikáciách v roku 201</w:t>
      </w:r>
      <w:r w:rsidR="00A43F5A" w:rsidRPr="00A37FF0">
        <w:rPr>
          <w:rFonts w:ascii="Arial" w:hAnsi="Arial" w:cs="Arial"/>
          <w:sz w:val="19"/>
          <w:szCs w:val="19"/>
        </w:rPr>
        <w:t>5</w:t>
      </w:r>
      <w:r w:rsidR="000F3603" w:rsidRPr="00A37FF0">
        <w:rPr>
          <w:rFonts w:ascii="Arial" w:hAnsi="Arial" w:cs="Arial"/>
          <w:sz w:val="19"/>
          <w:szCs w:val="19"/>
        </w:rPr>
        <w:t>:</w:t>
      </w:r>
    </w:p>
    <w:tbl>
      <w:tblPr>
        <w:tblStyle w:val="Mriekatabuky"/>
        <w:tblW w:w="0" w:type="auto"/>
        <w:tblLook w:val="04A0" w:firstRow="1" w:lastRow="0" w:firstColumn="1" w:lastColumn="0" w:noHBand="0" w:noVBand="1"/>
      </w:tblPr>
      <w:tblGrid>
        <w:gridCol w:w="3505"/>
        <w:gridCol w:w="1349"/>
        <w:gridCol w:w="1553"/>
        <w:gridCol w:w="1526"/>
      </w:tblGrid>
      <w:tr w:rsidR="00A43F5A" w:rsidRPr="00A37FF0" w14:paraId="384A846E" w14:textId="77777777" w:rsidTr="000F3603">
        <w:trPr>
          <w:trHeight w:hRule="exact" w:val="284"/>
        </w:trPr>
        <w:tc>
          <w:tcPr>
            <w:tcW w:w="3505" w:type="dxa"/>
            <w:vMerge w:val="restart"/>
          </w:tcPr>
          <w:p w14:paraId="575141DC" w14:textId="77777777" w:rsidR="00A43F5A" w:rsidRPr="00A37FF0" w:rsidRDefault="00A43F5A" w:rsidP="000F3603">
            <w:pPr>
              <w:widowControl w:val="0"/>
              <w:autoSpaceDE w:val="0"/>
              <w:autoSpaceDN w:val="0"/>
              <w:adjustRightInd w:val="0"/>
              <w:ind w:left="746" w:right="724"/>
              <w:jc w:val="center"/>
              <w:rPr>
                <w:rFonts w:ascii="Arial" w:hAnsi="Arial" w:cs="Arial"/>
                <w:b/>
                <w:bCs/>
                <w:sz w:val="18"/>
                <w:szCs w:val="18"/>
              </w:rPr>
            </w:pPr>
          </w:p>
          <w:p w14:paraId="153A4B1F" w14:textId="2936731D" w:rsidR="00A43F5A" w:rsidRPr="00A37FF0" w:rsidRDefault="00A43F5A" w:rsidP="000F3603">
            <w:pPr>
              <w:widowControl w:val="0"/>
              <w:autoSpaceDE w:val="0"/>
              <w:autoSpaceDN w:val="0"/>
              <w:adjustRightInd w:val="0"/>
              <w:ind w:left="746" w:right="724"/>
              <w:jc w:val="center"/>
              <w:rPr>
                <w:rFonts w:ascii="Arial" w:hAnsi="Arial" w:cs="Arial"/>
                <w:b/>
                <w:bCs/>
                <w:sz w:val="18"/>
                <w:szCs w:val="18"/>
              </w:rPr>
            </w:pPr>
            <w:r w:rsidRPr="00A37FF0">
              <w:rPr>
                <w:rFonts w:ascii="Arial" w:hAnsi="Arial" w:cs="Arial"/>
                <w:b/>
                <w:bCs/>
                <w:sz w:val="18"/>
                <w:szCs w:val="18"/>
              </w:rPr>
              <w:t>Samosprávny kraj</w:t>
            </w:r>
          </w:p>
        </w:tc>
        <w:tc>
          <w:tcPr>
            <w:tcW w:w="1349" w:type="dxa"/>
          </w:tcPr>
          <w:p w14:paraId="78609B7B" w14:textId="77777777" w:rsidR="00A43F5A" w:rsidRPr="00A37FF0" w:rsidRDefault="00A43F5A" w:rsidP="000F3603">
            <w:pPr>
              <w:spacing w:after="120" w:line="288" w:lineRule="auto"/>
              <w:jc w:val="center"/>
              <w:rPr>
                <w:rFonts w:ascii="Arial" w:hAnsi="Arial" w:cs="Arial"/>
                <w:b/>
                <w:sz w:val="18"/>
                <w:szCs w:val="18"/>
              </w:rPr>
            </w:pPr>
            <w:r w:rsidRPr="00A37FF0">
              <w:rPr>
                <w:rFonts w:ascii="Arial" w:hAnsi="Arial" w:cs="Arial"/>
                <w:b/>
                <w:sz w:val="18"/>
                <w:szCs w:val="18"/>
              </w:rPr>
              <w:t>Cesty I. triedy</w:t>
            </w:r>
          </w:p>
        </w:tc>
        <w:tc>
          <w:tcPr>
            <w:tcW w:w="1553" w:type="dxa"/>
          </w:tcPr>
          <w:p w14:paraId="2D39B8DE" w14:textId="77777777" w:rsidR="00A43F5A" w:rsidRPr="00A37FF0" w:rsidRDefault="00A43F5A" w:rsidP="000F3603">
            <w:pPr>
              <w:jc w:val="center"/>
              <w:rPr>
                <w:rFonts w:ascii="Arial" w:hAnsi="Arial" w:cs="Arial"/>
                <w:b/>
                <w:sz w:val="18"/>
                <w:szCs w:val="18"/>
              </w:rPr>
            </w:pPr>
            <w:r w:rsidRPr="00A37FF0">
              <w:rPr>
                <w:rFonts w:ascii="Arial" w:hAnsi="Arial" w:cs="Arial"/>
                <w:b/>
                <w:sz w:val="18"/>
                <w:szCs w:val="18"/>
              </w:rPr>
              <w:t>Cesty II. triedy</w:t>
            </w:r>
          </w:p>
        </w:tc>
        <w:tc>
          <w:tcPr>
            <w:tcW w:w="1526" w:type="dxa"/>
          </w:tcPr>
          <w:p w14:paraId="1A75E7CE" w14:textId="77777777" w:rsidR="00A43F5A" w:rsidRPr="00A37FF0" w:rsidRDefault="00A43F5A" w:rsidP="000F3603">
            <w:pPr>
              <w:spacing w:after="120" w:line="288" w:lineRule="auto"/>
              <w:jc w:val="center"/>
              <w:rPr>
                <w:rFonts w:ascii="Arial" w:hAnsi="Arial" w:cs="Arial"/>
                <w:b/>
                <w:sz w:val="18"/>
                <w:szCs w:val="18"/>
              </w:rPr>
            </w:pPr>
            <w:r w:rsidRPr="00A37FF0">
              <w:rPr>
                <w:rFonts w:ascii="Arial" w:hAnsi="Arial" w:cs="Arial"/>
                <w:b/>
                <w:sz w:val="18"/>
                <w:szCs w:val="18"/>
              </w:rPr>
              <w:t>Cesty III. triedy</w:t>
            </w:r>
          </w:p>
        </w:tc>
      </w:tr>
      <w:tr w:rsidR="00A43F5A" w:rsidRPr="00A37FF0" w14:paraId="08AB97A6" w14:textId="77777777" w:rsidTr="000F3603">
        <w:trPr>
          <w:trHeight w:hRule="exact" w:val="284"/>
        </w:trPr>
        <w:tc>
          <w:tcPr>
            <w:tcW w:w="3505" w:type="dxa"/>
            <w:vMerge/>
          </w:tcPr>
          <w:p w14:paraId="1DC74B73" w14:textId="05B5C440" w:rsidR="00A43F5A" w:rsidRPr="00A37FF0" w:rsidRDefault="00A43F5A" w:rsidP="000F3603">
            <w:pPr>
              <w:widowControl w:val="0"/>
              <w:autoSpaceDE w:val="0"/>
              <w:autoSpaceDN w:val="0"/>
              <w:adjustRightInd w:val="0"/>
              <w:ind w:left="746" w:right="724"/>
              <w:jc w:val="center"/>
              <w:rPr>
                <w:rFonts w:ascii="Arial" w:hAnsi="Arial" w:cs="Arial"/>
                <w:b/>
                <w:bCs/>
                <w:sz w:val="18"/>
                <w:szCs w:val="18"/>
              </w:rPr>
            </w:pPr>
          </w:p>
        </w:tc>
        <w:tc>
          <w:tcPr>
            <w:tcW w:w="1349" w:type="dxa"/>
          </w:tcPr>
          <w:p w14:paraId="01A64C4E" w14:textId="77777777" w:rsidR="00A43F5A" w:rsidRPr="00A37FF0" w:rsidRDefault="00A43F5A" w:rsidP="000F3603">
            <w:pPr>
              <w:spacing w:after="120" w:line="288" w:lineRule="auto"/>
              <w:jc w:val="center"/>
              <w:rPr>
                <w:rFonts w:ascii="Arial" w:hAnsi="Arial" w:cs="Arial"/>
                <w:b/>
                <w:sz w:val="18"/>
                <w:szCs w:val="18"/>
              </w:rPr>
            </w:pPr>
            <w:r w:rsidRPr="00A37FF0">
              <w:rPr>
                <w:rFonts w:ascii="Arial" w:hAnsi="Arial" w:cs="Arial"/>
                <w:b/>
                <w:sz w:val="18"/>
                <w:szCs w:val="18"/>
              </w:rPr>
              <w:t>(voz./24h)</w:t>
            </w:r>
          </w:p>
        </w:tc>
        <w:tc>
          <w:tcPr>
            <w:tcW w:w="1553" w:type="dxa"/>
          </w:tcPr>
          <w:p w14:paraId="63C9F16C" w14:textId="77777777" w:rsidR="00A43F5A" w:rsidRPr="00A37FF0" w:rsidRDefault="00A43F5A" w:rsidP="000F3603">
            <w:pPr>
              <w:spacing w:after="120" w:line="288" w:lineRule="auto"/>
              <w:jc w:val="center"/>
              <w:rPr>
                <w:rFonts w:ascii="Arial" w:hAnsi="Arial" w:cs="Arial"/>
                <w:b/>
                <w:sz w:val="18"/>
                <w:szCs w:val="18"/>
              </w:rPr>
            </w:pPr>
            <w:r w:rsidRPr="00A37FF0">
              <w:rPr>
                <w:rFonts w:ascii="Arial" w:hAnsi="Arial" w:cs="Arial"/>
                <w:b/>
                <w:sz w:val="18"/>
                <w:szCs w:val="18"/>
              </w:rPr>
              <w:t>(voz./24h)</w:t>
            </w:r>
          </w:p>
        </w:tc>
        <w:tc>
          <w:tcPr>
            <w:tcW w:w="1526" w:type="dxa"/>
          </w:tcPr>
          <w:p w14:paraId="553FB911" w14:textId="77777777" w:rsidR="00A43F5A" w:rsidRPr="00A37FF0" w:rsidRDefault="00A43F5A" w:rsidP="000F3603">
            <w:pPr>
              <w:spacing w:after="120" w:line="288" w:lineRule="auto"/>
              <w:jc w:val="center"/>
              <w:rPr>
                <w:rFonts w:ascii="Arial" w:hAnsi="Arial" w:cs="Arial"/>
                <w:b/>
                <w:sz w:val="18"/>
                <w:szCs w:val="18"/>
              </w:rPr>
            </w:pPr>
            <w:r w:rsidRPr="00A37FF0">
              <w:rPr>
                <w:rFonts w:ascii="Arial" w:hAnsi="Arial" w:cs="Arial"/>
                <w:b/>
                <w:sz w:val="18"/>
                <w:szCs w:val="18"/>
              </w:rPr>
              <w:t>(voz./24h)</w:t>
            </w:r>
          </w:p>
        </w:tc>
      </w:tr>
      <w:tr w:rsidR="005A7D00" w:rsidRPr="00A37FF0" w14:paraId="10CFA512" w14:textId="77777777" w:rsidTr="000F3603">
        <w:trPr>
          <w:trHeight w:hRule="exact" w:val="284"/>
        </w:trPr>
        <w:tc>
          <w:tcPr>
            <w:tcW w:w="3505" w:type="dxa"/>
          </w:tcPr>
          <w:p w14:paraId="39E55FF2" w14:textId="77777777" w:rsidR="000F3603" w:rsidRPr="00A37FF0" w:rsidRDefault="000F3603" w:rsidP="00A43F5A">
            <w:pPr>
              <w:widowControl w:val="0"/>
              <w:autoSpaceDE w:val="0"/>
              <w:autoSpaceDN w:val="0"/>
              <w:adjustRightInd w:val="0"/>
              <w:ind w:left="10" w:right="-20"/>
              <w:rPr>
                <w:rFonts w:ascii="Arial" w:hAnsi="Arial" w:cs="Arial"/>
                <w:sz w:val="18"/>
                <w:szCs w:val="18"/>
              </w:rPr>
            </w:pPr>
            <w:r w:rsidRPr="00A37FF0">
              <w:rPr>
                <w:rFonts w:ascii="Arial" w:hAnsi="Arial" w:cs="Arial"/>
                <w:sz w:val="18"/>
                <w:szCs w:val="18"/>
              </w:rPr>
              <w:t>Banskobystrický</w:t>
            </w:r>
          </w:p>
        </w:tc>
        <w:tc>
          <w:tcPr>
            <w:tcW w:w="1349" w:type="dxa"/>
          </w:tcPr>
          <w:p w14:paraId="2F9E99F0" w14:textId="7EB5A1A9" w:rsidR="000F3603" w:rsidRPr="00A37FF0" w:rsidRDefault="007D6399" w:rsidP="00A43F5A">
            <w:pPr>
              <w:spacing w:after="120" w:line="288" w:lineRule="auto"/>
              <w:rPr>
                <w:rFonts w:ascii="Arial" w:hAnsi="Arial" w:cs="Arial"/>
                <w:sz w:val="18"/>
                <w:szCs w:val="18"/>
              </w:rPr>
            </w:pPr>
            <w:r w:rsidRPr="00A37FF0">
              <w:rPr>
                <w:rFonts w:ascii="Arial" w:hAnsi="Arial" w:cs="Arial"/>
                <w:sz w:val="18"/>
                <w:szCs w:val="18"/>
              </w:rPr>
              <w:t>6 706</w:t>
            </w:r>
          </w:p>
        </w:tc>
        <w:tc>
          <w:tcPr>
            <w:tcW w:w="1553" w:type="dxa"/>
          </w:tcPr>
          <w:p w14:paraId="7284498D" w14:textId="0ED78FD5" w:rsidR="000F3603" w:rsidRPr="00A37FF0" w:rsidRDefault="007D6399" w:rsidP="00A43F5A">
            <w:pPr>
              <w:jc w:val="center"/>
              <w:rPr>
                <w:rFonts w:ascii="Arial" w:hAnsi="Arial" w:cs="Arial"/>
                <w:sz w:val="18"/>
                <w:szCs w:val="18"/>
              </w:rPr>
            </w:pPr>
            <w:r w:rsidRPr="00A37FF0">
              <w:rPr>
                <w:rFonts w:ascii="Arial" w:hAnsi="Arial" w:cs="Arial"/>
                <w:sz w:val="18"/>
                <w:szCs w:val="18"/>
              </w:rPr>
              <w:t>2 548</w:t>
            </w:r>
          </w:p>
        </w:tc>
        <w:tc>
          <w:tcPr>
            <w:tcW w:w="1526" w:type="dxa"/>
          </w:tcPr>
          <w:p w14:paraId="58069D5C" w14:textId="6D17A36F" w:rsidR="000F3603" w:rsidRPr="00A37FF0" w:rsidRDefault="007D6399" w:rsidP="00A43F5A">
            <w:pPr>
              <w:jc w:val="center"/>
              <w:rPr>
                <w:rFonts w:ascii="Arial" w:hAnsi="Arial" w:cs="Arial"/>
                <w:sz w:val="18"/>
                <w:szCs w:val="18"/>
              </w:rPr>
            </w:pPr>
            <w:r w:rsidRPr="00A37FF0">
              <w:rPr>
                <w:rFonts w:ascii="Arial" w:hAnsi="Arial" w:cs="Arial"/>
                <w:sz w:val="18"/>
                <w:szCs w:val="18"/>
              </w:rPr>
              <w:t>2 640</w:t>
            </w:r>
          </w:p>
        </w:tc>
      </w:tr>
      <w:tr w:rsidR="005A7D00" w:rsidRPr="00A37FF0" w14:paraId="62508C03" w14:textId="77777777" w:rsidTr="000F3603">
        <w:trPr>
          <w:trHeight w:hRule="exact" w:val="284"/>
        </w:trPr>
        <w:tc>
          <w:tcPr>
            <w:tcW w:w="3505" w:type="dxa"/>
          </w:tcPr>
          <w:p w14:paraId="08FC646E" w14:textId="49310AE3" w:rsidR="000F3603" w:rsidRPr="00A37FF0" w:rsidRDefault="00A43F5A" w:rsidP="00A43F5A">
            <w:pPr>
              <w:widowControl w:val="0"/>
              <w:autoSpaceDE w:val="0"/>
              <w:autoSpaceDN w:val="0"/>
              <w:adjustRightInd w:val="0"/>
              <w:ind w:left="10" w:right="-20"/>
              <w:rPr>
                <w:rFonts w:ascii="Arial" w:hAnsi="Arial" w:cs="Arial"/>
                <w:sz w:val="18"/>
                <w:szCs w:val="18"/>
              </w:rPr>
            </w:pPr>
            <w:r w:rsidRPr="00A37FF0">
              <w:rPr>
                <w:rFonts w:ascii="Arial" w:hAnsi="Arial" w:cs="Arial"/>
                <w:sz w:val="18"/>
                <w:szCs w:val="18"/>
              </w:rPr>
              <w:t>Bratislavský</w:t>
            </w:r>
          </w:p>
        </w:tc>
        <w:tc>
          <w:tcPr>
            <w:tcW w:w="1349" w:type="dxa"/>
          </w:tcPr>
          <w:p w14:paraId="55A58EFA" w14:textId="70004636" w:rsidR="000F3603" w:rsidRPr="00A37FF0" w:rsidRDefault="007D6399" w:rsidP="00A43F5A">
            <w:pPr>
              <w:spacing w:after="120" w:line="288" w:lineRule="auto"/>
              <w:rPr>
                <w:rFonts w:ascii="Arial" w:hAnsi="Arial" w:cs="Arial"/>
                <w:sz w:val="18"/>
                <w:szCs w:val="18"/>
              </w:rPr>
            </w:pPr>
            <w:r w:rsidRPr="00A37FF0">
              <w:rPr>
                <w:rFonts w:ascii="Arial" w:hAnsi="Arial" w:cs="Arial"/>
                <w:sz w:val="18"/>
                <w:szCs w:val="18"/>
              </w:rPr>
              <w:t>20 994</w:t>
            </w:r>
          </w:p>
        </w:tc>
        <w:tc>
          <w:tcPr>
            <w:tcW w:w="1553" w:type="dxa"/>
          </w:tcPr>
          <w:p w14:paraId="4B6ADD71" w14:textId="35F76C3E" w:rsidR="000F3603" w:rsidRPr="00A37FF0" w:rsidRDefault="007D6399" w:rsidP="00A43F5A">
            <w:pPr>
              <w:jc w:val="center"/>
              <w:rPr>
                <w:rFonts w:ascii="Arial" w:hAnsi="Arial" w:cs="Arial"/>
                <w:sz w:val="18"/>
                <w:szCs w:val="18"/>
              </w:rPr>
            </w:pPr>
            <w:r w:rsidRPr="00A37FF0">
              <w:rPr>
                <w:rFonts w:ascii="Arial" w:hAnsi="Arial" w:cs="Arial"/>
                <w:sz w:val="18"/>
                <w:szCs w:val="18"/>
              </w:rPr>
              <w:t>11 820</w:t>
            </w:r>
          </w:p>
        </w:tc>
        <w:tc>
          <w:tcPr>
            <w:tcW w:w="1526" w:type="dxa"/>
          </w:tcPr>
          <w:p w14:paraId="5DBE22F9" w14:textId="5C8107D4" w:rsidR="000F3603" w:rsidRPr="00A37FF0" w:rsidRDefault="007D6399" w:rsidP="00A43F5A">
            <w:pPr>
              <w:jc w:val="center"/>
              <w:rPr>
                <w:rFonts w:ascii="Arial" w:hAnsi="Arial" w:cs="Arial"/>
                <w:sz w:val="18"/>
                <w:szCs w:val="18"/>
              </w:rPr>
            </w:pPr>
            <w:r w:rsidRPr="00A37FF0">
              <w:rPr>
                <w:rFonts w:ascii="Arial" w:hAnsi="Arial" w:cs="Arial"/>
                <w:sz w:val="18"/>
                <w:szCs w:val="18"/>
              </w:rPr>
              <w:t>4 385</w:t>
            </w:r>
          </w:p>
        </w:tc>
      </w:tr>
      <w:tr w:rsidR="005A7D00" w:rsidRPr="00A37FF0" w14:paraId="5BDB2ABA" w14:textId="77777777" w:rsidTr="000F3603">
        <w:trPr>
          <w:trHeight w:hRule="exact" w:val="284"/>
        </w:trPr>
        <w:tc>
          <w:tcPr>
            <w:tcW w:w="3505" w:type="dxa"/>
          </w:tcPr>
          <w:p w14:paraId="47183BF6" w14:textId="77777777" w:rsidR="000F3603" w:rsidRPr="00A37FF0" w:rsidRDefault="000F3603" w:rsidP="00A43F5A">
            <w:pPr>
              <w:widowControl w:val="0"/>
              <w:autoSpaceDE w:val="0"/>
              <w:autoSpaceDN w:val="0"/>
              <w:adjustRightInd w:val="0"/>
              <w:ind w:left="10" w:right="-20"/>
              <w:rPr>
                <w:rFonts w:ascii="Arial" w:hAnsi="Arial" w:cs="Arial"/>
                <w:sz w:val="18"/>
                <w:szCs w:val="18"/>
              </w:rPr>
            </w:pPr>
            <w:r w:rsidRPr="00A37FF0">
              <w:rPr>
                <w:rFonts w:ascii="Arial" w:hAnsi="Arial" w:cs="Arial"/>
                <w:sz w:val="18"/>
                <w:szCs w:val="18"/>
              </w:rPr>
              <w:t>Košický</w:t>
            </w:r>
          </w:p>
        </w:tc>
        <w:tc>
          <w:tcPr>
            <w:tcW w:w="1349" w:type="dxa"/>
          </w:tcPr>
          <w:p w14:paraId="07C1234A" w14:textId="6792663D" w:rsidR="000F3603" w:rsidRPr="00A37FF0" w:rsidRDefault="007D6399" w:rsidP="00A43F5A">
            <w:pPr>
              <w:spacing w:after="120" w:line="288" w:lineRule="auto"/>
              <w:rPr>
                <w:rFonts w:ascii="Arial" w:hAnsi="Arial" w:cs="Arial"/>
                <w:sz w:val="18"/>
                <w:szCs w:val="18"/>
              </w:rPr>
            </w:pPr>
            <w:r w:rsidRPr="00A37FF0">
              <w:rPr>
                <w:rFonts w:ascii="Arial" w:hAnsi="Arial" w:cs="Arial"/>
                <w:sz w:val="18"/>
                <w:szCs w:val="18"/>
              </w:rPr>
              <w:t>6 824</w:t>
            </w:r>
          </w:p>
        </w:tc>
        <w:tc>
          <w:tcPr>
            <w:tcW w:w="1553" w:type="dxa"/>
          </w:tcPr>
          <w:p w14:paraId="177375F9" w14:textId="55CAFE80" w:rsidR="000F3603" w:rsidRPr="00A37FF0" w:rsidRDefault="007D6399" w:rsidP="00A43F5A">
            <w:pPr>
              <w:jc w:val="center"/>
              <w:rPr>
                <w:rFonts w:ascii="Arial" w:hAnsi="Arial" w:cs="Arial"/>
                <w:sz w:val="18"/>
                <w:szCs w:val="18"/>
              </w:rPr>
            </w:pPr>
            <w:r w:rsidRPr="00A37FF0">
              <w:rPr>
                <w:rFonts w:ascii="Arial" w:hAnsi="Arial" w:cs="Arial"/>
                <w:sz w:val="18"/>
                <w:szCs w:val="18"/>
              </w:rPr>
              <w:t>4 069</w:t>
            </w:r>
          </w:p>
        </w:tc>
        <w:tc>
          <w:tcPr>
            <w:tcW w:w="1526" w:type="dxa"/>
          </w:tcPr>
          <w:p w14:paraId="43818BC0" w14:textId="787B3FAD" w:rsidR="000F3603" w:rsidRPr="00A37FF0" w:rsidRDefault="007D6399" w:rsidP="00A43F5A">
            <w:pPr>
              <w:jc w:val="center"/>
              <w:rPr>
                <w:rFonts w:ascii="Arial" w:hAnsi="Arial" w:cs="Arial"/>
                <w:sz w:val="18"/>
                <w:szCs w:val="18"/>
              </w:rPr>
            </w:pPr>
            <w:r w:rsidRPr="00A37FF0">
              <w:rPr>
                <w:rFonts w:ascii="Arial" w:hAnsi="Arial" w:cs="Arial"/>
                <w:sz w:val="18"/>
                <w:szCs w:val="18"/>
              </w:rPr>
              <w:t>2 335</w:t>
            </w:r>
          </w:p>
        </w:tc>
      </w:tr>
      <w:tr w:rsidR="005A7D00" w:rsidRPr="00A37FF0" w14:paraId="4778F9F0" w14:textId="77777777" w:rsidTr="000F3603">
        <w:trPr>
          <w:trHeight w:hRule="exact" w:val="284"/>
        </w:trPr>
        <w:tc>
          <w:tcPr>
            <w:tcW w:w="3505" w:type="dxa"/>
          </w:tcPr>
          <w:p w14:paraId="02030395" w14:textId="77777777" w:rsidR="000F3603" w:rsidRPr="00A37FF0" w:rsidRDefault="000F3603" w:rsidP="00A43F5A">
            <w:pPr>
              <w:widowControl w:val="0"/>
              <w:autoSpaceDE w:val="0"/>
              <w:autoSpaceDN w:val="0"/>
              <w:adjustRightInd w:val="0"/>
              <w:ind w:left="10" w:right="-20"/>
              <w:rPr>
                <w:rFonts w:ascii="Arial" w:hAnsi="Arial" w:cs="Arial"/>
                <w:sz w:val="18"/>
                <w:szCs w:val="18"/>
              </w:rPr>
            </w:pPr>
            <w:r w:rsidRPr="00A37FF0">
              <w:rPr>
                <w:rFonts w:ascii="Arial" w:hAnsi="Arial" w:cs="Arial"/>
                <w:sz w:val="18"/>
                <w:szCs w:val="18"/>
              </w:rPr>
              <w:t>Nitriansky</w:t>
            </w:r>
          </w:p>
        </w:tc>
        <w:tc>
          <w:tcPr>
            <w:tcW w:w="1349" w:type="dxa"/>
          </w:tcPr>
          <w:p w14:paraId="48AD0EB8" w14:textId="46E18564" w:rsidR="000F3603" w:rsidRPr="00A37FF0" w:rsidRDefault="007D6399" w:rsidP="00A43F5A">
            <w:pPr>
              <w:spacing w:after="120" w:line="288" w:lineRule="auto"/>
              <w:rPr>
                <w:rFonts w:ascii="Arial" w:hAnsi="Arial" w:cs="Arial"/>
                <w:sz w:val="18"/>
                <w:szCs w:val="18"/>
              </w:rPr>
            </w:pPr>
            <w:r w:rsidRPr="00A37FF0">
              <w:rPr>
                <w:rFonts w:ascii="Arial" w:hAnsi="Arial" w:cs="Arial"/>
                <w:sz w:val="18"/>
                <w:szCs w:val="18"/>
              </w:rPr>
              <w:t>7 573</w:t>
            </w:r>
          </w:p>
        </w:tc>
        <w:tc>
          <w:tcPr>
            <w:tcW w:w="1553" w:type="dxa"/>
          </w:tcPr>
          <w:p w14:paraId="321A8D67" w14:textId="06ECD62F" w:rsidR="000F3603" w:rsidRPr="00A37FF0" w:rsidRDefault="007D6399" w:rsidP="00A43F5A">
            <w:pPr>
              <w:jc w:val="center"/>
              <w:rPr>
                <w:rFonts w:ascii="Arial" w:hAnsi="Arial" w:cs="Arial"/>
                <w:sz w:val="18"/>
                <w:szCs w:val="18"/>
              </w:rPr>
            </w:pPr>
            <w:r w:rsidRPr="00A37FF0">
              <w:rPr>
                <w:rFonts w:ascii="Arial" w:hAnsi="Arial" w:cs="Arial"/>
                <w:sz w:val="18"/>
                <w:szCs w:val="18"/>
              </w:rPr>
              <w:t>4 127</w:t>
            </w:r>
          </w:p>
        </w:tc>
        <w:tc>
          <w:tcPr>
            <w:tcW w:w="1526" w:type="dxa"/>
          </w:tcPr>
          <w:p w14:paraId="3FAF69C1" w14:textId="2E2468F5" w:rsidR="000F3603" w:rsidRPr="00A37FF0" w:rsidRDefault="007D6399" w:rsidP="00A43F5A">
            <w:pPr>
              <w:jc w:val="center"/>
              <w:rPr>
                <w:rFonts w:ascii="Arial" w:hAnsi="Arial" w:cs="Arial"/>
                <w:sz w:val="18"/>
                <w:szCs w:val="18"/>
              </w:rPr>
            </w:pPr>
            <w:r w:rsidRPr="00A37FF0">
              <w:rPr>
                <w:rFonts w:ascii="Arial" w:hAnsi="Arial" w:cs="Arial"/>
                <w:sz w:val="18"/>
                <w:szCs w:val="18"/>
              </w:rPr>
              <w:t>2 234</w:t>
            </w:r>
          </w:p>
        </w:tc>
      </w:tr>
      <w:tr w:rsidR="005A7D00" w:rsidRPr="00A37FF0" w14:paraId="0A94EE30" w14:textId="77777777" w:rsidTr="000F3603">
        <w:trPr>
          <w:trHeight w:hRule="exact" w:val="284"/>
        </w:trPr>
        <w:tc>
          <w:tcPr>
            <w:tcW w:w="3505" w:type="dxa"/>
          </w:tcPr>
          <w:p w14:paraId="07194A73" w14:textId="77777777" w:rsidR="000F3603" w:rsidRPr="00A37FF0" w:rsidRDefault="000F3603" w:rsidP="00A43F5A">
            <w:pPr>
              <w:widowControl w:val="0"/>
              <w:autoSpaceDE w:val="0"/>
              <w:autoSpaceDN w:val="0"/>
              <w:adjustRightInd w:val="0"/>
              <w:ind w:left="10" w:right="-20"/>
              <w:rPr>
                <w:rFonts w:ascii="Arial" w:hAnsi="Arial" w:cs="Arial"/>
                <w:sz w:val="18"/>
                <w:szCs w:val="18"/>
              </w:rPr>
            </w:pPr>
            <w:r w:rsidRPr="00A37FF0">
              <w:rPr>
                <w:rFonts w:ascii="Arial" w:hAnsi="Arial" w:cs="Arial"/>
                <w:sz w:val="18"/>
                <w:szCs w:val="18"/>
              </w:rPr>
              <w:lastRenderedPageBreak/>
              <w:t>Prešovský</w:t>
            </w:r>
          </w:p>
        </w:tc>
        <w:tc>
          <w:tcPr>
            <w:tcW w:w="1349" w:type="dxa"/>
          </w:tcPr>
          <w:p w14:paraId="7049E495" w14:textId="1BB2B9E4" w:rsidR="000F3603" w:rsidRPr="00A37FF0" w:rsidRDefault="003E7F0B" w:rsidP="00A43F5A">
            <w:pPr>
              <w:spacing w:after="120" w:line="288" w:lineRule="auto"/>
              <w:rPr>
                <w:rFonts w:ascii="Arial" w:hAnsi="Arial" w:cs="Arial"/>
                <w:sz w:val="18"/>
                <w:szCs w:val="18"/>
              </w:rPr>
            </w:pPr>
            <w:r w:rsidRPr="00A37FF0">
              <w:rPr>
                <w:rFonts w:ascii="Arial" w:hAnsi="Arial" w:cs="Arial"/>
                <w:sz w:val="18"/>
                <w:szCs w:val="18"/>
              </w:rPr>
              <w:t>7 674</w:t>
            </w:r>
          </w:p>
        </w:tc>
        <w:tc>
          <w:tcPr>
            <w:tcW w:w="1553" w:type="dxa"/>
          </w:tcPr>
          <w:p w14:paraId="5DD31AEB" w14:textId="6E43020E" w:rsidR="000F3603" w:rsidRPr="00A37FF0" w:rsidRDefault="000F3603" w:rsidP="003E7F0B">
            <w:pPr>
              <w:jc w:val="center"/>
              <w:rPr>
                <w:rFonts w:ascii="Arial" w:hAnsi="Arial" w:cs="Arial"/>
                <w:sz w:val="18"/>
                <w:szCs w:val="18"/>
              </w:rPr>
            </w:pPr>
            <w:r w:rsidRPr="00A37FF0">
              <w:rPr>
                <w:rFonts w:ascii="Arial" w:hAnsi="Arial" w:cs="Arial"/>
                <w:sz w:val="18"/>
                <w:szCs w:val="18"/>
              </w:rPr>
              <w:t xml:space="preserve">2 </w:t>
            </w:r>
            <w:r w:rsidR="003E7F0B" w:rsidRPr="00A37FF0">
              <w:rPr>
                <w:rFonts w:ascii="Arial" w:hAnsi="Arial" w:cs="Arial"/>
                <w:sz w:val="18"/>
                <w:szCs w:val="18"/>
              </w:rPr>
              <w:t>902</w:t>
            </w:r>
          </w:p>
        </w:tc>
        <w:tc>
          <w:tcPr>
            <w:tcW w:w="1526" w:type="dxa"/>
          </w:tcPr>
          <w:p w14:paraId="06BC8DB4" w14:textId="48750A3B" w:rsidR="000F3603" w:rsidRPr="00A37FF0" w:rsidRDefault="003E7F0B" w:rsidP="00A43F5A">
            <w:pPr>
              <w:jc w:val="center"/>
              <w:rPr>
                <w:rFonts w:ascii="Arial" w:hAnsi="Arial" w:cs="Arial"/>
                <w:sz w:val="18"/>
                <w:szCs w:val="18"/>
              </w:rPr>
            </w:pPr>
            <w:r w:rsidRPr="00A37FF0">
              <w:rPr>
                <w:rFonts w:ascii="Arial" w:hAnsi="Arial" w:cs="Arial"/>
                <w:sz w:val="18"/>
                <w:szCs w:val="18"/>
              </w:rPr>
              <w:t>2 395</w:t>
            </w:r>
          </w:p>
        </w:tc>
      </w:tr>
      <w:tr w:rsidR="005A7D00" w:rsidRPr="00A37FF0" w14:paraId="013ECE26" w14:textId="77777777" w:rsidTr="000F3603">
        <w:trPr>
          <w:trHeight w:hRule="exact" w:val="284"/>
        </w:trPr>
        <w:tc>
          <w:tcPr>
            <w:tcW w:w="3505" w:type="dxa"/>
          </w:tcPr>
          <w:p w14:paraId="0E8258F8" w14:textId="77777777" w:rsidR="000F3603" w:rsidRPr="00A37FF0" w:rsidRDefault="000F3603" w:rsidP="00A43F5A">
            <w:pPr>
              <w:widowControl w:val="0"/>
              <w:autoSpaceDE w:val="0"/>
              <w:autoSpaceDN w:val="0"/>
              <w:adjustRightInd w:val="0"/>
              <w:ind w:left="10" w:right="-20"/>
              <w:rPr>
                <w:rFonts w:ascii="Arial" w:hAnsi="Arial" w:cs="Arial"/>
                <w:sz w:val="18"/>
                <w:szCs w:val="18"/>
              </w:rPr>
            </w:pPr>
            <w:r w:rsidRPr="00A37FF0">
              <w:rPr>
                <w:rFonts w:ascii="Arial" w:hAnsi="Arial" w:cs="Arial"/>
                <w:sz w:val="18"/>
                <w:szCs w:val="18"/>
              </w:rPr>
              <w:t>Trenčiansky</w:t>
            </w:r>
          </w:p>
        </w:tc>
        <w:tc>
          <w:tcPr>
            <w:tcW w:w="1349" w:type="dxa"/>
          </w:tcPr>
          <w:p w14:paraId="399BD80B" w14:textId="271D71D6" w:rsidR="000F3603" w:rsidRPr="00A37FF0" w:rsidRDefault="00A43F5A" w:rsidP="00A43F5A">
            <w:pPr>
              <w:spacing w:after="120" w:line="288" w:lineRule="auto"/>
              <w:rPr>
                <w:rFonts w:ascii="Arial" w:hAnsi="Arial" w:cs="Arial"/>
                <w:sz w:val="18"/>
                <w:szCs w:val="18"/>
              </w:rPr>
            </w:pPr>
            <w:r w:rsidRPr="00A37FF0">
              <w:rPr>
                <w:rFonts w:ascii="Arial" w:hAnsi="Arial" w:cs="Arial"/>
                <w:sz w:val="18"/>
                <w:szCs w:val="18"/>
              </w:rPr>
              <w:t>9 335</w:t>
            </w:r>
          </w:p>
        </w:tc>
        <w:tc>
          <w:tcPr>
            <w:tcW w:w="1553" w:type="dxa"/>
          </w:tcPr>
          <w:p w14:paraId="2ABBEF72" w14:textId="63188962" w:rsidR="000F3603" w:rsidRPr="00A37FF0" w:rsidRDefault="00A43F5A" w:rsidP="00A43F5A">
            <w:pPr>
              <w:jc w:val="center"/>
              <w:rPr>
                <w:rFonts w:ascii="Arial" w:hAnsi="Arial" w:cs="Arial"/>
                <w:sz w:val="18"/>
                <w:szCs w:val="18"/>
              </w:rPr>
            </w:pPr>
            <w:r w:rsidRPr="00A37FF0">
              <w:rPr>
                <w:rFonts w:ascii="Arial" w:hAnsi="Arial" w:cs="Arial"/>
                <w:sz w:val="18"/>
                <w:szCs w:val="18"/>
              </w:rPr>
              <w:t>5 304</w:t>
            </w:r>
          </w:p>
        </w:tc>
        <w:tc>
          <w:tcPr>
            <w:tcW w:w="1526" w:type="dxa"/>
          </w:tcPr>
          <w:p w14:paraId="06DDACE7" w14:textId="2DF3EA2E" w:rsidR="000F3603" w:rsidRPr="00A37FF0" w:rsidRDefault="00A43F5A" w:rsidP="00A43F5A">
            <w:pPr>
              <w:jc w:val="center"/>
              <w:rPr>
                <w:rFonts w:ascii="Arial" w:hAnsi="Arial" w:cs="Arial"/>
                <w:sz w:val="18"/>
                <w:szCs w:val="18"/>
              </w:rPr>
            </w:pPr>
            <w:r w:rsidRPr="00A37FF0">
              <w:rPr>
                <w:rFonts w:ascii="Arial" w:hAnsi="Arial" w:cs="Arial"/>
                <w:sz w:val="18"/>
                <w:szCs w:val="18"/>
              </w:rPr>
              <w:t>2 724</w:t>
            </w:r>
          </w:p>
        </w:tc>
      </w:tr>
      <w:tr w:rsidR="005A7D00" w:rsidRPr="00A37FF0" w14:paraId="1F102DD9" w14:textId="77777777" w:rsidTr="000F3603">
        <w:trPr>
          <w:trHeight w:hRule="exact" w:val="284"/>
        </w:trPr>
        <w:tc>
          <w:tcPr>
            <w:tcW w:w="3505" w:type="dxa"/>
          </w:tcPr>
          <w:p w14:paraId="61772C11" w14:textId="77777777" w:rsidR="000F3603" w:rsidRPr="00A37FF0" w:rsidRDefault="000F3603" w:rsidP="00A43F5A">
            <w:pPr>
              <w:widowControl w:val="0"/>
              <w:autoSpaceDE w:val="0"/>
              <w:autoSpaceDN w:val="0"/>
              <w:adjustRightInd w:val="0"/>
              <w:ind w:left="10" w:right="-20"/>
              <w:rPr>
                <w:rFonts w:ascii="Arial" w:hAnsi="Arial" w:cs="Arial"/>
                <w:sz w:val="18"/>
                <w:szCs w:val="18"/>
              </w:rPr>
            </w:pPr>
            <w:r w:rsidRPr="00A37FF0">
              <w:rPr>
                <w:rFonts w:ascii="Arial" w:hAnsi="Arial" w:cs="Arial"/>
                <w:sz w:val="18"/>
                <w:szCs w:val="18"/>
              </w:rPr>
              <w:t>Trnavský</w:t>
            </w:r>
          </w:p>
        </w:tc>
        <w:tc>
          <w:tcPr>
            <w:tcW w:w="1349" w:type="dxa"/>
          </w:tcPr>
          <w:p w14:paraId="33E28515" w14:textId="51DD0534" w:rsidR="000F3603" w:rsidRPr="00A37FF0" w:rsidRDefault="00A43F5A" w:rsidP="00A43F5A">
            <w:pPr>
              <w:spacing w:after="120" w:line="288" w:lineRule="auto"/>
              <w:rPr>
                <w:rFonts w:ascii="Arial" w:hAnsi="Arial" w:cs="Arial"/>
                <w:sz w:val="18"/>
                <w:szCs w:val="18"/>
              </w:rPr>
            </w:pPr>
            <w:r w:rsidRPr="00A37FF0">
              <w:rPr>
                <w:rFonts w:ascii="Arial" w:hAnsi="Arial" w:cs="Arial"/>
                <w:sz w:val="18"/>
                <w:szCs w:val="18"/>
              </w:rPr>
              <w:t>8 707</w:t>
            </w:r>
          </w:p>
        </w:tc>
        <w:tc>
          <w:tcPr>
            <w:tcW w:w="1553" w:type="dxa"/>
          </w:tcPr>
          <w:p w14:paraId="14185411" w14:textId="7C688C58" w:rsidR="000F3603" w:rsidRPr="00A37FF0" w:rsidRDefault="00A43F5A" w:rsidP="00A43F5A">
            <w:pPr>
              <w:jc w:val="center"/>
              <w:rPr>
                <w:rFonts w:ascii="Arial" w:hAnsi="Arial" w:cs="Arial"/>
                <w:sz w:val="18"/>
                <w:szCs w:val="18"/>
              </w:rPr>
            </w:pPr>
            <w:r w:rsidRPr="00A37FF0">
              <w:rPr>
                <w:rFonts w:ascii="Arial" w:hAnsi="Arial" w:cs="Arial"/>
                <w:sz w:val="18"/>
                <w:szCs w:val="18"/>
              </w:rPr>
              <w:t>5 966</w:t>
            </w:r>
          </w:p>
        </w:tc>
        <w:tc>
          <w:tcPr>
            <w:tcW w:w="1526" w:type="dxa"/>
          </w:tcPr>
          <w:p w14:paraId="045DD710" w14:textId="71B39DE4" w:rsidR="000F3603" w:rsidRPr="00A37FF0" w:rsidRDefault="00A43F5A" w:rsidP="00A43F5A">
            <w:pPr>
              <w:jc w:val="center"/>
              <w:rPr>
                <w:rFonts w:ascii="Arial" w:hAnsi="Arial" w:cs="Arial"/>
                <w:sz w:val="18"/>
                <w:szCs w:val="18"/>
              </w:rPr>
            </w:pPr>
            <w:r w:rsidRPr="00A37FF0">
              <w:rPr>
                <w:rFonts w:ascii="Arial" w:hAnsi="Arial" w:cs="Arial"/>
                <w:sz w:val="18"/>
                <w:szCs w:val="18"/>
              </w:rPr>
              <w:t>2 928</w:t>
            </w:r>
          </w:p>
        </w:tc>
      </w:tr>
      <w:tr w:rsidR="005A7D00" w:rsidRPr="00A37FF0" w14:paraId="07B43B90" w14:textId="77777777" w:rsidTr="000F3603">
        <w:trPr>
          <w:trHeight w:hRule="exact" w:val="284"/>
        </w:trPr>
        <w:tc>
          <w:tcPr>
            <w:tcW w:w="3505" w:type="dxa"/>
          </w:tcPr>
          <w:p w14:paraId="4ABB97AD" w14:textId="77777777" w:rsidR="000F3603" w:rsidRPr="00A37FF0" w:rsidRDefault="000F3603" w:rsidP="00A43F5A">
            <w:pPr>
              <w:widowControl w:val="0"/>
              <w:tabs>
                <w:tab w:val="center" w:pos="1554"/>
              </w:tabs>
              <w:autoSpaceDE w:val="0"/>
              <w:autoSpaceDN w:val="0"/>
              <w:adjustRightInd w:val="0"/>
              <w:ind w:left="10" w:right="-20"/>
              <w:rPr>
                <w:rFonts w:ascii="Arial" w:hAnsi="Arial" w:cs="Arial"/>
                <w:sz w:val="18"/>
                <w:szCs w:val="18"/>
              </w:rPr>
            </w:pPr>
            <w:r w:rsidRPr="00A37FF0">
              <w:rPr>
                <w:rFonts w:ascii="Arial" w:hAnsi="Arial" w:cs="Arial"/>
                <w:sz w:val="18"/>
                <w:szCs w:val="18"/>
              </w:rPr>
              <w:t>Žilinský</w:t>
            </w:r>
          </w:p>
        </w:tc>
        <w:tc>
          <w:tcPr>
            <w:tcW w:w="1349" w:type="dxa"/>
          </w:tcPr>
          <w:p w14:paraId="19B6AA62" w14:textId="79277F11" w:rsidR="000F3603" w:rsidRPr="00A37FF0" w:rsidRDefault="00A43F5A" w:rsidP="00A43F5A">
            <w:pPr>
              <w:spacing w:after="120" w:line="288" w:lineRule="auto"/>
              <w:rPr>
                <w:rFonts w:ascii="Arial" w:hAnsi="Arial" w:cs="Arial"/>
                <w:sz w:val="18"/>
                <w:szCs w:val="18"/>
              </w:rPr>
            </w:pPr>
            <w:r w:rsidRPr="00A37FF0">
              <w:rPr>
                <w:rFonts w:ascii="Arial" w:hAnsi="Arial" w:cs="Arial"/>
                <w:sz w:val="18"/>
                <w:szCs w:val="18"/>
              </w:rPr>
              <w:t>11 426</w:t>
            </w:r>
          </w:p>
        </w:tc>
        <w:tc>
          <w:tcPr>
            <w:tcW w:w="1553" w:type="dxa"/>
          </w:tcPr>
          <w:p w14:paraId="0FB31F9C" w14:textId="4934E3A4" w:rsidR="000F3603" w:rsidRPr="00A37FF0" w:rsidRDefault="00A43F5A" w:rsidP="00A43F5A">
            <w:pPr>
              <w:jc w:val="center"/>
              <w:rPr>
                <w:rFonts w:ascii="Arial" w:hAnsi="Arial" w:cs="Arial"/>
                <w:sz w:val="18"/>
                <w:szCs w:val="18"/>
              </w:rPr>
            </w:pPr>
            <w:r w:rsidRPr="00A37FF0">
              <w:rPr>
                <w:rFonts w:ascii="Arial" w:hAnsi="Arial" w:cs="Arial"/>
                <w:sz w:val="18"/>
                <w:szCs w:val="18"/>
              </w:rPr>
              <w:t>4 941</w:t>
            </w:r>
          </w:p>
        </w:tc>
        <w:tc>
          <w:tcPr>
            <w:tcW w:w="1526" w:type="dxa"/>
          </w:tcPr>
          <w:p w14:paraId="65D06B60" w14:textId="6693CA7A" w:rsidR="000F3603" w:rsidRPr="00A37FF0" w:rsidRDefault="00A43F5A" w:rsidP="00A43F5A">
            <w:pPr>
              <w:jc w:val="center"/>
              <w:rPr>
                <w:rFonts w:ascii="Arial" w:hAnsi="Arial" w:cs="Arial"/>
                <w:sz w:val="18"/>
                <w:szCs w:val="18"/>
              </w:rPr>
            </w:pPr>
            <w:r w:rsidRPr="00A37FF0">
              <w:rPr>
                <w:rFonts w:ascii="Arial" w:hAnsi="Arial" w:cs="Arial"/>
                <w:sz w:val="18"/>
                <w:szCs w:val="18"/>
              </w:rPr>
              <w:t>2 765</w:t>
            </w:r>
          </w:p>
        </w:tc>
      </w:tr>
    </w:tbl>
    <w:p w14:paraId="2E233617" w14:textId="5D1B49DA" w:rsidR="000679C5" w:rsidRPr="00A37FF0" w:rsidRDefault="000F3603" w:rsidP="00A43F5A">
      <w:pPr>
        <w:spacing w:before="120" w:after="0" w:line="288" w:lineRule="auto"/>
        <w:rPr>
          <w:rFonts w:ascii="Arial" w:hAnsi="Arial" w:cs="Arial"/>
          <w:sz w:val="18"/>
          <w:szCs w:val="18"/>
        </w:rPr>
      </w:pPr>
      <w:r w:rsidRPr="00A37FF0">
        <w:rPr>
          <w:rFonts w:ascii="Arial" w:hAnsi="Arial" w:cs="Arial"/>
          <w:sz w:val="18"/>
          <w:szCs w:val="18"/>
        </w:rPr>
        <w:t xml:space="preserve">Zdroj: </w:t>
      </w:r>
      <w:r w:rsidR="00467C7F" w:rsidRPr="00A37FF0">
        <w:rPr>
          <w:rFonts w:ascii="Arial" w:hAnsi="Arial" w:cs="Arial"/>
          <w:sz w:val="18"/>
          <w:szCs w:val="18"/>
        </w:rPr>
        <w:tab/>
      </w:r>
      <w:r w:rsidR="003B2068">
        <w:rPr>
          <w:rFonts w:ascii="Arial" w:hAnsi="Arial" w:cs="Arial"/>
          <w:sz w:val="18"/>
          <w:szCs w:val="18"/>
        </w:rPr>
        <w:t>c</w:t>
      </w:r>
      <w:r w:rsidR="00A43F5A" w:rsidRPr="00A37FF0">
        <w:rPr>
          <w:rFonts w:ascii="Arial" w:hAnsi="Arial" w:cs="Arial"/>
          <w:sz w:val="18"/>
          <w:szCs w:val="18"/>
        </w:rPr>
        <w:t>eloštátne</w:t>
      </w:r>
      <w:r w:rsidR="003B2068">
        <w:rPr>
          <w:rFonts w:ascii="Arial" w:hAnsi="Arial" w:cs="Arial"/>
          <w:sz w:val="18"/>
          <w:szCs w:val="18"/>
        </w:rPr>
        <w:t xml:space="preserve"> sčítanie</w:t>
      </w:r>
      <w:r w:rsidR="00A43F5A" w:rsidRPr="00A37FF0">
        <w:rPr>
          <w:rFonts w:ascii="Arial" w:hAnsi="Arial" w:cs="Arial"/>
          <w:sz w:val="18"/>
          <w:szCs w:val="18"/>
        </w:rPr>
        <w:t xml:space="preserve"> dopravy 2015</w:t>
      </w:r>
    </w:p>
    <w:p w14:paraId="65D87373" w14:textId="167B4B08" w:rsidR="005A6444" w:rsidRPr="00A37FF0" w:rsidRDefault="00AD570E" w:rsidP="001A6468">
      <w:pPr>
        <w:spacing w:before="120" w:after="120" w:line="288" w:lineRule="auto"/>
        <w:jc w:val="both"/>
        <w:rPr>
          <w:rFonts w:ascii="Arial" w:hAnsi="Arial" w:cs="Arial"/>
          <w:sz w:val="19"/>
          <w:szCs w:val="19"/>
        </w:rPr>
      </w:pPr>
      <w:r w:rsidRPr="00A37FF0">
        <w:rPr>
          <w:rFonts w:ascii="Arial" w:hAnsi="Arial" w:cs="Arial"/>
          <w:sz w:val="19"/>
          <w:szCs w:val="19"/>
        </w:rPr>
        <w:t xml:space="preserve">Hodnotiteľ priradí </w:t>
      </w:r>
      <w:r w:rsidR="005A6444" w:rsidRPr="00A37FF0">
        <w:rPr>
          <w:rFonts w:ascii="Arial" w:hAnsi="Arial" w:cs="Arial"/>
          <w:sz w:val="19"/>
          <w:szCs w:val="19"/>
        </w:rPr>
        <w:t>bodovú hodnotu</w:t>
      </w:r>
      <w:r w:rsidRPr="00A37FF0">
        <w:rPr>
          <w:rFonts w:ascii="Arial" w:hAnsi="Arial" w:cs="Arial"/>
          <w:sz w:val="19"/>
          <w:szCs w:val="19"/>
        </w:rPr>
        <w:t xml:space="preserve"> (4</w:t>
      </w:r>
      <w:r w:rsidR="005A6444" w:rsidRPr="00A37FF0">
        <w:rPr>
          <w:rFonts w:ascii="Arial" w:hAnsi="Arial" w:cs="Arial"/>
          <w:sz w:val="19"/>
          <w:szCs w:val="19"/>
        </w:rPr>
        <w:t xml:space="preserve">) v prípade, že priemerná intenzita automobilovej dopravy </w:t>
      </w:r>
      <w:r w:rsidR="00A37FF0">
        <w:rPr>
          <w:rFonts w:ascii="Arial" w:hAnsi="Arial" w:cs="Arial"/>
          <w:sz w:val="19"/>
          <w:szCs w:val="19"/>
        </w:rPr>
        <w:t xml:space="preserve"> (voz./24h) </w:t>
      </w:r>
      <w:r w:rsidR="005A6444" w:rsidRPr="00A37FF0">
        <w:rPr>
          <w:rFonts w:ascii="Arial" w:hAnsi="Arial" w:cs="Arial"/>
          <w:sz w:val="19"/>
          <w:szCs w:val="19"/>
        </w:rPr>
        <w:t>na súbežných cestných  komunikáciách prekračuje  priemernú hodnotu celoštátneho sčítania dopravy 2015 v príslušnom kraji o</w:t>
      </w:r>
      <w:r w:rsidR="00A37FF0">
        <w:rPr>
          <w:rFonts w:ascii="Arial" w:hAnsi="Arial" w:cs="Arial"/>
          <w:sz w:val="19"/>
          <w:szCs w:val="19"/>
        </w:rPr>
        <w:t> 30% a </w:t>
      </w:r>
      <w:r w:rsidR="005A6444" w:rsidRPr="00A37FF0">
        <w:rPr>
          <w:rFonts w:ascii="Arial" w:hAnsi="Arial" w:cs="Arial"/>
          <w:sz w:val="19"/>
          <w:szCs w:val="19"/>
        </w:rPr>
        <w:t>viac</w:t>
      </w:r>
      <w:r w:rsidR="00A37FF0">
        <w:rPr>
          <w:rFonts w:ascii="Arial" w:hAnsi="Arial" w:cs="Arial"/>
          <w:sz w:val="19"/>
          <w:szCs w:val="19"/>
        </w:rPr>
        <w:t>.</w:t>
      </w:r>
    </w:p>
    <w:p w14:paraId="729EF8E7" w14:textId="6C8C6877" w:rsidR="005A6444" w:rsidRPr="00A37FF0" w:rsidRDefault="005A6444" w:rsidP="001A6468">
      <w:pPr>
        <w:spacing w:before="120" w:after="120" w:line="288" w:lineRule="auto"/>
        <w:jc w:val="both"/>
        <w:rPr>
          <w:rFonts w:ascii="Arial" w:hAnsi="Arial" w:cs="Arial"/>
          <w:sz w:val="19"/>
          <w:szCs w:val="19"/>
        </w:rPr>
      </w:pPr>
      <w:r w:rsidRPr="00A37FF0">
        <w:rPr>
          <w:rFonts w:ascii="Arial" w:hAnsi="Arial" w:cs="Arial"/>
          <w:sz w:val="19"/>
          <w:szCs w:val="19"/>
        </w:rPr>
        <w:t xml:space="preserve">Hodnotiteľ priradí bodovú hodnotu (2) v prípade, že priemerná intenzita automobilovej dopravy </w:t>
      </w:r>
      <w:r w:rsidR="00A37FF0">
        <w:rPr>
          <w:rFonts w:ascii="Arial" w:hAnsi="Arial" w:cs="Arial"/>
          <w:sz w:val="19"/>
          <w:szCs w:val="19"/>
        </w:rPr>
        <w:t xml:space="preserve">(voz./24h) </w:t>
      </w:r>
      <w:r w:rsidRPr="00A37FF0">
        <w:rPr>
          <w:rFonts w:ascii="Arial" w:hAnsi="Arial" w:cs="Arial"/>
          <w:sz w:val="19"/>
          <w:szCs w:val="19"/>
        </w:rPr>
        <w:t>na súbežných cestných  komunikáciách prekračuje  priemernú hodnotu celoštátneho sčítania dopravy 2015 v príslušnom kraji o menej ako 30%</w:t>
      </w:r>
      <w:r w:rsidR="00A37FF0">
        <w:rPr>
          <w:rFonts w:ascii="Arial" w:hAnsi="Arial" w:cs="Arial"/>
          <w:sz w:val="19"/>
          <w:szCs w:val="19"/>
        </w:rPr>
        <w:t>.</w:t>
      </w:r>
    </w:p>
    <w:p w14:paraId="57BFAF00" w14:textId="610A8B3C" w:rsidR="005A6444" w:rsidRPr="00A37FF0" w:rsidRDefault="005A6444" w:rsidP="001A6468">
      <w:pPr>
        <w:spacing w:before="120" w:after="120" w:line="288" w:lineRule="auto"/>
        <w:jc w:val="both"/>
        <w:rPr>
          <w:rFonts w:ascii="Arial" w:hAnsi="Arial" w:cs="Arial"/>
          <w:sz w:val="19"/>
          <w:szCs w:val="19"/>
        </w:rPr>
      </w:pPr>
      <w:r w:rsidRPr="00A37FF0">
        <w:rPr>
          <w:rFonts w:ascii="Arial" w:hAnsi="Arial" w:cs="Arial"/>
          <w:sz w:val="19"/>
          <w:szCs w:val="19"/>
        </w:rPr>
        <w:t>Hodnotiteľ priradí bodovú hodnotu (</w:t>
      </w:r>
      <w:r w:rsidR="00A37FF0" w:rsidRPr="00A37FF0">
        <w:rPr>
          <w:rFonts w:ascii="Arial" w:hAnsi="Arial" w:cs="Arial"/>
          <w:sz w:val="19"/>
          <w:szCs w:val="19"/>
        </w:rPr>
        <w:t>0</w:t>
      </w:r>
      <w:r w:rsidRPr="00A37FF0">
        <w:rPr>
          <w:rFonts w:ascii="Arial" w:hAnsi="Arial" w:cs="Arial"/>
          <w:sz w:val="19"/>
          <w:szCs w:val="19"/>
        </w:rPr>
        <w:t>) v prípade, že priemerná intenzita automobilovej dopravy</w:t>
      </w:r>
      <w:r w:rsidR="00A37FF0">
        <w:rPr>
          <w:rFonts w:ascii="Arial" w:hAnsi="Arial" w:cs="Arial"/>
          <w:sz w:val="19"/>
          <w:szCs w:val="19"/>
        </w:rPr>
        <w:t xml:space="preserve"> (voz./24h) </w:t>
      </w:r>
      <w:r w:rsidRPr="00A37FF0">
        <w:rPr>
          <w:rFonts w:ascii="Arial" w:hAnsi="Arial" w:cs="Arial"/>
          <w:sz w:val="19"/>
          <w:szCs w:val="19"/>
        </w:rPr>
        <w:t xml:space="preserve">na súbežných cestných  komunikáciách </w:t>
      </w:r>
      <w:r w:rsidR="00A37FF0" w:rsidRPr="00A37FF0">
        <w:rPr>
          <w:rFonts w:ascii="Arial" w:hAnsi="Arial" w:cs="Arial"/>
          <w:sz w:val="19"/>
          <w:szCs w:val="19"/>
        </w:rPr>
        <w:t>ne</w:t>
      </w:r>
      <w:r w:rsidRPr="00A37FF0">
        <w:rPr>
          <w:rFonts w:ascii="Arial" w:hAnsi="Arial" w:cs="Arial"/>
          <w:sz w:val="19"/>
          <w:szCs w:val="19"/>
        </w:rPr>
        <w:t>prekračuje  priemernú hodnotu celoštátneho sčítania dopravy 2015</w:t>
      </w:r>
      <w:r w:rsidR="00A37FF0" w:rsidRPr="00A37FF0">
        <w:rPr>
          <w:rFonts w:ascii="Arial" w:hAnsi="Arial" w:cs="Arial"/>
          <w:sz w:val="19"/>
          <w:szCs w:val="19"/>
        </w:rPr>
        <w:t>.</w:t>
      </w:r>
      <w:r w:rsidRPr="00A37FF0">
        <w:rPr>
          <w:rFonts w:ascii="Arial" w:hAnsi="Arial" w:cs="Arial"/>
          <w:sz w:val="19"/>
          <w:szCs w:val="19"/>
        </w:rPr>
        <w:t xml:space="preserve"> </w:t>
      </w:r>
    </w:p>
    <w:p w14:paraId="4E395362" w14:textId="54CF229A" w:rsidR="00AD570E" w:rsidRPr="00A37FF0" w:rsidRDefault="00AD570E" w:rsidP="001A6468">
      <w:pPr>
        <w:spacing w:before="120" w:after="120" w:line="288" w:lineRule="auto"/>
        <w:jc w:val="both"/>
        <w:rPr>
          <w:rFonts w:ascii="Arial" w:hAnsi="Arial" w:cs="Arial"/>
          <w:sz w:val="19"/>
          <w:szCs w:val="19"/>
        </w:rPr>
      </w:pPr>
      <w:r w:rsidRPr="00A37FF0">
        <w:rPr>
          <w:rFonts w:ascii="Arial" w:hAnsi="Arial" w:cs="Arial"/>
          <w:sz w:val="19"/>
          <w:szCs w:val="19"/>
        </w:rPr>
        <w:t>V prípade projektu realizovaného v súbehu s miestnymi komunikáciami hodnotiteľ priradí bodovú hodnotu (4).</w:t>
      </w:r>
    </w:p>
    <w:p w14:paraId="0D2A0194" w14:textId="77777777" w:rsidR="00483D2E" w:rsidRPr="00797B60" w:rsidRDefault="00483D2E"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6"/>
        <w:tblW w:w="5000" w:type="pct"/>
        <w:tblLayout w:type="fixed"/>
        <w:tblLook w:val="04A0" w:firstRow="1" w:lastRow="0" w:firstColumn="1" w:lastColumn="0" w:noHBand="0" w:noVBand="1"/>
      </w:tblPr>
      <w:tblGrid>
        <w:gridCol w:w="621"/>
        <w:gridCol w:w="2512"/>
        <w:gridCol w:w="3495"/>
        <w:gridCol w:w="1516"/>
        <w:gridCol w:w="1488"/>
        <w:gridCol w:w="5494"/>
      </w:tblGrid>
      <w:tr w:rsidR="00CE00CA" w:rsidRPr="00797B60" w14:paraId="08EEC920" w14:textId="77777777" w:rsidTr="00CE00CA">
        <w:trPr>
          <w:trHeight w:val="397"/>
        </w:trPr>
        <w:tc>
          <w:tcPr>
            <w:tcW w:w="205" w:type="pct"/>
            <w:shd w:val="clear" w:color="auto" w:fill="DEEAF6" w:themeFill="accent1" w:themeFillTint="33"/>
            <w:vAlign w:val="center"/>
            <w:hideMark/>
          </w:tcPr>
          <w:p w14:paraId="1F8B4476"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30" w:type="pct"/>
            <w:shd w:val="clear" w:color="auto" w:fill="DEEAF6" w:themeFill="accent1" w:themeFillTint="33"/>
            <w:vAlign w:val="center"/>
            <w:hideMark/>
          </w:tcPr>
          <w:p w14:paraId="3CCE3776"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155" w:type="pct"/>
            <w:shd w:val="clear" w:color="auto" w:fill="DEEAF6" w:themeFill="accent1" w:themeFillTint="33"/>
            <w:vAlign w:val="center"/>
            <w:hideMark/>
          </w:tcPr>
          <w:p w14:paraId="4E32867A"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1" w:type="pct"/>
            <w:shd w:val="clear" w:color="auto" w:fill="DEEAF6" w:themeFill="accent1" w:themeFillTint="33"/>
            <w:vAlign w:val="center"/>
            <w:hideMark/>
          </w:tcPr>
          <w:p w14:paraId="035DE3A5" w14:textId="77777777" w:rsidR="00225FE4" w:rsidRPr="00797B60" w:rsidRDefault="00225FE4"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2" w:type="pct"/>
            <w:shd w:val="clear" w:color="auto" w:fill="DEEAF6" w:themeFill="accent1" w:themeFillTint="33"/>
            <w:vAlign w:val="center"/>
            <w:hideMark/>
          </w:tcPr>
          <w:p w14:paraId="43F2E4F1" w14:textId="77777777" w:rsidR="00225FE4" w:rsidRPr="00797B60" w:rsidRDefault="00225FE4"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816" w:type="pct"/>
            <w:shd w:val="clear" w:color="auto" w:fill="DEEAF6" w:themeFill="accent1" w:themeFillTint="33"/>
            <w:vAlign w:val="center"/>
            <w:hideMark/>
          </w:tcPr>
          <w:p w14:paraId="5845CDA3"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CE00CA" w:rsidRPr="00797B60" w14:paraId="3F135AB2" w14:textId="77777777" w:rsidTr="00CE00CA">
        <w:trPr>
          <w:trHeight w:val="285"/>
        </w:trPr>
        <w:tc>
          <w:tcPr>
            <w:tcW w:w="205" w:type="pct"/>
            <w:vMerge w:val="restart"/>
            <w:tcBorders>
              <w:top w:val="single" w:sz="4" w:space="0" w:color="auto"/>
              <w:left w:val="single" w:sz="4" w:space="0" w:color="auto"/>
              <w:right w:val="single" w:sz="4" w:space="0" w:color="auto"/>
            </w:tcBorders>
            <w:vAlign w:val="center"/>
          </w:tcPr>
          <w:p w14:paraId="4BA67B1C"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1.11</w:t>
            </w:r>
          </w:p>
        </w:tc>
        <w:tc>
          <w:tcPr>
            <w:tcW w:w="830" w:type="pct"/>
            <w:vMerge w:val="restart"/>
            <w:tcBorders>
              <w:top w:val="single" w:sz="4" w:space="0" w:color="auto"/>
              <w:left w:val="single" w:sz="4" w:space="0" w:color="auto"/>
              <w:right w:val="single" w:sz="4" w:space="0" w:color="auto"/>
            </w:tcBorders>
            <w:vAlign w:val="center"/>
          </w:tcPr>
          <w:p w14:paraId="4CCDBAA3"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 xml:space="preserve">Príspevok projektu k integrovaným operáciám </w:t>
            </w:r>
          </w:p>
        </w:tc>
        <w:tc>
          <w:tcPr>
            <w:tcW w:w="1155" w:type="pct"/>
            <w:vMerge w:val="restart"/>
            <w:tcBorders>
              <w:top w:val="single" w:sz="4" w:space="0" w:color="auto"/>
              <w:left w:val="single" w:sz="4" w:space="0" w:color="auto"/>
              <w:right w:val="single" w:sz="4" w:space="0" w:color="auto"/>
            </w:tcBorders>
            <w:vAlign w:val="center"/>
          </w:tcPr>
          <w:p w14:paraId="4747A9A5" w14:textId="560621D2"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Posudzuje sa, či je projekt súčasťou integrovanej operácie uvedenej v RIÚS/IÚS UMR a vytvára synergický efekt s inými aktivitami IROP alebo iných OP a podporuje tak integrovaný prístup.</w:t>
            </w:r>
          </w:p>
        </w:tc>
        <w:tc>
          <w:tcPr>
            <w:tcW w:w="501" w:type="pct"/>
            <w:vMerge w:val="restart"/>
            <w:tcBorders>
              <w:top w:val="single" w:sz="4" w:space="0" w:color="auto"/>
              <w:left w:val="single" w:sz="4" w:space="0" w:color="auto"/>
              <w:right w:val="single" w:sz="4" w:space="0" w:color="auto"/>
            </w:tcBorders>
            <w:vAlign w:val="center"/>
          </w:tcPr>
          <w:p w14:paraId="2343FC61" w14:textId="77777777" w:rsidR="007B6530" w:rsidRPr="00797B60" w:rsidRDefault="007B6530" w:rsidP="00E424FB">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Bodové kritérium</w:t>
            </w:r>
          </w:p>
          <w:p w14:paraId="0235DC20"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2" w:type="pct"/>
            <w:tcBorders>
              <w:top w:val="single" w:sz="4" w:space="0" w:color="auto"/>
              <w:left w:val="single" w:sz="4" w:space="0" w:color="auto"/>
              <w:bottom w:val="single" w:sz="4" w:space="0" w:color="auto"/>
              <w:right w:val="single" w:sz="4" w:space="0" w:color="auto"/>
            </w:tcBorders>
            <w:vAlign w:val="center"/>
          </w:tcPr>
          <w:p w14:paraId="674A64A8"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hAnsi="Arial" w:cs="Arial"/>
                <w:color w:val="000000" w:themeColor="text1"/>
                <w:sz w:val="19"/>
                <w:szCs w:val="19"/>
              </w:rPr>
              <w:t>6</w:t>
            </w:r>
          </w:p>
        </w:tc>
        <w:tc>
          <w:tcPr>
            <w:tcW w:w="1816" w:type="pct"/>
            <w:tcBorders>
              <w:top w:val="single" w:sz="4" w:space="0" w:color="auto"/>
              <w:left w:val="single" w:sz="4" w:space="0" w:color="auto"/>
              <w:bottom w:val="single" w:sz="4" w:space="0" w:color="auto"/>
              <w:right w:val="single" w:sz="4" w:space="0" w:color="auto"/>
            </w:tcBorders>
          </w:tcPr>
          <w:p w14:paraId="2C04613E"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 xml:space="preserve">Projekt je súčasťou integrovanej operácie uvedenej v RIÚS/IÚS UMR </w:t>
            </w:r>
            <w:r w:rsidRPr="00797B60">
              <w:rPr>
                <w:rFonts w:ascii="Arial" w:hAnsi="Arial" w:cs="Arial"/>
                <w:color w:val="000000" w:themeColor="text1"/>
                <w:sz w:val="19"/>
                <w:szCs w:val="19"/>
              </w:rPr>
              <w:t xml:space="preserve">a podporuje integrovaný prístup a vytvára synergický efekt s inými aktivitami IROP alebo iných OP. </w:t>
            </w:r>
          </w:p>
        </w:tc>
      </w:tr>
      <w:tr w:rsidR="00CE00CA" w:rsidRPr="00797B60" w14:paraId="176A93FC" w14:textId="77777777" w:rsidTr="00721505">
        <w:trPr>
          <w:trHeight w:val="938"/>
        </w:trPr>
        <w:tc>
          <w:tcPr>
            <w:tcW w:w="205" w:type="pct"/>
            <w:vMerge/>
            <w:tcBorders>
              <w:left w:val="single" w:sz="4" w:space="0" w:color="auto"/>
              <w:right w:val="single" w:sz="4" w:space="0" w:color="auto"/>
            </w:tcBorders>
            <w:vAlign w:val="center"/>
          </w:tcPr>
          <w:p w14:paraId="648B29F7"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30" w:type="pct"/>
            <w:vMerge/>
            <w:tcBorders>
              <w:left w:val="single" w:sz="4" w:space="0" w:color="auto"/>
              <w:right w:val="single" w:sz="4" w:space="0" w:color="auto"/>
            </w:tcBorders>
            <w:vAlign w:val="center"/>
          </w:tcPr>
          <w:p w14:paraId="49D5D7A0" w14:textId="77777777" w:rsidR="007B6530" w:rsidRPr="00797B60" w:rsidRDefault="007B6530" w:rsidP="00E424FB">
            <w:pPr>
              <w:spacing w:line="288" w:lineRule="auto"/>
              <w:rPr>
                <w:rFonts w:ascii="Arial" w:hAnsi="Arial" w:cs="Arial"/>
                <w:color w:val="000000" w:themeColor="text1"/>
                <w:sz w:val="19"/>
                <w:szCs w:val="19"/>
              </w:rPr>
            </w:pPr>
          </w:p>
        </w:tc>
        <w:tc>
          <w:tcPr>
            <w:tcW w:w="1155" w:type="pct"/>
            <w:vMerge/>
            <w:tcBorders>
              <w:left w:val="single" w:sz="4" w:space="0" w:color="auto"/>
              <w:right w:val="single" w:sz="4" w:space="0" w:color="auto"/>
            </w:tcBorders>
            <w:vAlign w:val="center"/>
          </w:tcPr>
          <w:p w14:paraId="2BBDE85F" w14:textId="77777777" w:rsidR="007B6530" w:rsidRPr="00797B60" w:rsidRDefault="007B6530" w:rsidP="00E424FB">
            <w:pPr>
              <w:spacing w:line="288" w:lineRule="auto"/>
              <w:rPr>
                <w:rFonts w:ascii="Arial" w:hAnsi="Arial" w:cs="Arial"/>
                <w:color w:val="000000" w:themeColor="text1"/>
                <w:sz w:val="19"/>
                <w:szCs w:val="19"/>
              </w:rPr>
            </w:pPr>
          </w:p>
        </w:tc>
        <w:tc>
          <w:tcPr>
            <w:tcW w:w="501" w:type="pct"/>
            <w:vMerge/>
            <w:tcBorders>
              <w:left w:val="single" w:sz="4" w:space="0" w:color="auto"/>
              <w:right w:val="single" w:sz="4" w:space="0" w:color="auto"/>
            </w:tcBorders>
            <w:vAlign w:val="center"/>
          </w:tcPr>
          <w:p w14:paraId="2F8856C9"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2" w:type="pct"/>
            <w:tcBorders>
              <w:top w:val="single" w:sz="4" w:space="0" w:color="auto"/>
              <w:left w:val="single" w:sz="4" w:space="0" w:color="auto"/>
              <w:right w:val="single" w:sz="4" w:space="0" w:color="auto"/>
            </w:tcBorders>
            <w:vAlign w:val="center"/>
          </w:tcPr>
          <w:p w14:paraId="1C76216E"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p>
          <w:p w14:paraId="7AED4C94"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hAnsi="Arial" w:cs="Arial"/>
                <w:color w:val="000000" w:themeColor="text1"/>
                <w:sz w:val="19"/>
                <w:szCs w:val="19"/>
              </w:rPr>
              <w:t>0</w:t>
            </w:r>
          </w:p>
        </w:tc>
        <w:tc>
          <w:tcPr>
            <w:tcW w:w="1816" w:type="pct"/>
            <w:tcBorders>
              <w:top w:val="single" w:sz="4" w:space="0" w:color="auto"/>
              <w:left w:val="single" w:sz="4" w:space="0" w:color="auto"/>
              <w:right w:val="single" w:sz="4" w:space="0" w:color="auto"/>
            </w:tcBorders>
          </w:tcPr>
          <w:p w14:paraId="7C9FBEE0"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 xml:space="preserve">Projekt nie je súčasťou integrovanej operácie uvedenej v RIÚS/IÚS UMR </w:t>
            </w:r>
            <w:r w:rsidRPr="00797B60">
              <w:rPr>
                <w:rFonts w:ascii="Arial" w:hAnsi="Arial" w:cs="Arial"/>
                <w:color w:val="000000" w:themeColor="text1"/>
                <w:sz w:val="19"/>
                <w:szCs w:val="19"/>
              </w:rPr>
              <w:t>a nepodporuje integrovaný prístup a nevytvára synergický efekt s inými aktivitami IROP alebo iných OP.</w:t>
            </w:r>
          </w:p>
        </w:tc>
      </w:tr>
    </w:tbl>
    <w:p w14:paraId="6EBBE0B8" w14:textId="3F667596" w:rsidR="004E0039" w:rsidRPr="00797B60" w:rsidRDefault="004E0039" w:rsidP="00CE00CA">
      <w:pPr>
        <w:spacing w:before="120" w:after="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najmä informácie uvedené v častiach ŽoNFP: 7. Popis projektu, príloha Opis projektu</w:t>
      </w:r>
      <w:r w:rsidR="003C1B78">
        <w:rPr>
          <w:rFonts w:ascii="Arial" w:hAnsi="Arial" w:cs="Arial"/>
          <w:color w:val="000000" w:themeColor="text1"/>
          <w:sz w:val="19"/>
          <w:szCs w:val="19"/>
        </w:rPr>
        <w:t xml:space="preserve"> a príslušnú stratégiu RIÚS/UMR</w:t>
      </w:r>
      <w:r w:rsidRPr="00797B60">
        <w:rPr>
          <w:rFonts w:ascii="Arial" w:hAnsi="Arial" w:cs="Arial"/>
          <w:color w:val="000000" w:themeColor="text1"/>
          <w:sz w:val="19"/>
          <w:szCs w:val="19"/>
        </w:rPr>
        <w:t>.</w:t>
      </w:r>
    </w:p>
    <w:p w14:paraId="38A8D932" w14:textId="77777777" w:rsidR="004E0039" w:rsidRPr="00797B60" w:rsidRDefault="004E0039" w:rsidP="00CE00CA">
      <w:pPr>
        <w:spacing w:before="120" w:after="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40A131CC" w14:textId="77777777" w:rsidR="004E0039" w:rsidRPr="00797B60" w:rsidRDefault="004E0039" w:rsidP="00CE00CA">
      <w:pPr>
        <w:spacing w:before="120" w:after="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030048C3" w14:textId="77777777" w:rsidR="004E0039" w:rsidRPr="00797B60" w:rsidRDefault="004E0039" w:rsidP="00CE00CA">
      <w:pPr>
        <w:spacing w:before="120" w:after="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w:t>
      </w:r>
      <w:r w:rsidRPr="00797B60">
        <w:rPr>
          <w:rFonts w:ascii="Arial" w:hAnsi="Arial" w:cs="Arial"/>
          <w:color w:val="000000" w:themeColor="text1"/>
          <w:sz w:val="19"/>
          <w:szCs w:val="19"/>
        </w:rPr>
        <w:lastRenderedPageBreak/>
        <w:t xml:space="preserve">identifikované problémy a potreby územia so zacielením na zlepšenie ekonomických, environmentálnych, klimatických, demografických a sociálnych podmienok. Integrovaná operácia musí byť zároveň uvedená v </w:t>
      </w:r>
      <w:r w:rsidRPr="00797B60">
        <w:rPr>
          <w:rFonts w:ascii="Arial" w:eastAsia="Helvetica" w:hAnsi="Arial" w:cs="Arial"/>
          <w:color w:val="000000" w:themeColor="text1"/>
          <w:sz w:val="19"/>
          <w:szCs w:val="19"/>
        </w:rPr>
        <w:t>RIÚS/IÚS UMR.</w:t>
      </w:r>
    </w:p>
    <w:p w14:paraId="3CF418A9" w14:textId="7AF2F833" w:rsidR="004E0039" w:rsidRPr="00797B60" w:rsidRDefault="004E0039" w:rsidP="00CE00CA">
      <w:pPr>
        <w:spacing w:before="120" w:after="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posúdi, či navrhovaná operácia spĺňa podmienky stanovené v definícií integrovanej operácie, či deklarovaný príspevok </w:t>
      </w:r>
      <w:r w:rsidR="00C713C2">
        <w:rPr>
          <w:rFonts w:ascii="Arial" w:hAnsi="Arial" w:cs="Arial"/>
          <w:color w:val="000000" w:themeColor="text1"/>
          <w:sz w:val="19"/>
          <w:szCs w:val="19"/>
        </w:rPr>
        <w:t xml:space="preserve">uvedený v </w:t>
      </w:r>
      <w:r w:rsidRPr="00797B60">
        <w:rPr>
          <w:rFonts w:ascii="Arial" w:hAnsi="Arial" w:cs="Arial"/>
          <w:color w:val="000000" w:themeColor="text1"/>
          <w:sz w:val="19"/>
          <w:szCs w:val="19"/>
        </w:rPr>
        <w:t>ŽoNFP k integrovanému projektu vyplýva z realizácie konkrétnych aktivít projektu, či existuje priama súvislosť predkladaného projektu s ostatnými projektmi integrovanej operácie</w:t>
      </w:r>
      <w:r w:rsidR="0020213F">
        <w:rPr>
          <w:rFonts w:ascii="Arial" w:hAnsi="Arial" w:cs="Arial"/>
          <w:color w:val="000000" w:themeColor="text1"/>
          <w:sz w:val="19"/>
          <w:szCs w:val="19"/>
        </w:rPr>
        <w:t xml:space="preserve"> a</w:t>
      </w:r>
      <w:r w:rsidRPr="00797B60">
        <w:rPr>
          <w:rFonts w:ascii="Arial" w:hAnsi="Arial" w:cs="Arial"/>
          <w:color w:val="000000" w:themeColor="text1"/>
          <w:sz w:val="19"/>
          <w:szCs w:val="19"/>
        </w:rPr>
        <w:t xml:space="preserve"> či je predkladaný projekt nevyhnutnou súčasťou integrovanej operácie</w:t>
      </w:r>
      <w:r w:rsidR="00C713C2">
        <w:rPr>
          <w:rFonts w:ascii="Arial" w:hAnsi="Arial" w:cs="Arial"/>
          <w:color w:val="000000" w:themeColor="text1"/>
          <w:sz w:val="19"/>
          <w:szCs w:val="19"/>
        </w:rPr>
        <w:t xml:space="preserve"> </w:t>
      </w:r>
      <w:r w:rsidR="00C713C2" w:rsidRPr="00051F94">
        <w:rPr>
          <w:rFonts w:ascii="Arial" w:eastAsia="Helvetica" w:hAnsi="Arial" w:cs="Arial"/>
          <w:color w:val="000000" w:themeColor="text1"/>
          <w:sz w:val="19"/>
          <w:szCs w:val="19"/>
        </w:rPr>
        <w:t>uvedenej v RIÚS/IÚS UMR</w:t>
      </w:r>
      <w:r w:rsidR="00C713C2" w:rsidRPr="006E0C80">
        <w:rPr>
          <w:rFonts w:ascii="Arial" w:hAnsi="Arial" w:cs="Arial"/>
          <w:color w:val="000000" w:themeColor="text1"/>
          <w:sz w:val="19"/>
          <w:szCs w:val="19"/>
        </w:rPr>
        <w:t>.</w:t>
      </w:r>
      <w:r w:rsidRPr="00797B60">
        <w:rPr>
          <w:rFonts w:ascii="Arial" w:hAnsi="Arial" w:cs="Arial"/>
          <w:color w:val="000000" w:themeColor="text1"/>
          <w:sz w:val="19"/>
          <w:szCs w:val="19"/>
        </w:rPr>
        <w:t>. V prípade, že projekt spĺňa uvedené kritériá</w:t>
      </w:r>
      <w:r w:rsidR="0020213F">
        <w:rPr>
          <w:rFonts w:ascii="Arial" w:hAnsi="Arial" w:cs="Arial"/>
          <w:color w:val="000000" w:themeColor="text1"/>
          <w:sz w:val="19"/>
          <w:szCs w:val="19"/>
        </w:rPr>
        <w:t>,</w:t>
      </w:r>
      <w:r w:rsidRPr="00797B60">
        <w:rPr>
          <w:rFonts w:ascii="Arial" w:hAnsi="Arial" w:cs="Arial"/>
          <w:color w:val="000000" w:themeColor="text1"/>
          <w:sz w:val="19"/>
          <w:szCs w:val="19"/>
        </w:rPr>
        <w:t xml:space="preserve"> priradí bodovú hodnotu (</w:t>
      </w:r>
      <w:r w:rsidR="003678DB">
        <w:rPr>
          <w:rFonts w:ascii="Arial" w:hAnsi="Arial" w:cs="Arial"/>
          <w:color w:val="000000" w:themeColor="text1"/>
          <w:sz w:val="19"/>
          <w:szCs w:val="19"/>
        </w:rPr>
        <w:t>6</w:t>
      </w:r>
      <w:r w:rsidRPr="00797B60">
        <w:rPr>
          <w:rFonts w:ascii="Arial" w:hAnsi="Arial" w:cs="Arial"/>
          <w:color w:val="000000" w:themeColor="text1"/>
          <w:sz w:val="19"/>
          <w:szCs w:val="19"/>
        </w:rPr>
        <w:t>), v opačnom prípade bodovú hodnotu (0).</w:t>
      </w:r>
    </w:p>
    <w:p w14:paraId="7B62F199" w14:textId="77777777" w:rsidR="004E0039" w:rsidRPr="00797B60" w:rsidRDefault="004E0039" w:rsidP="00CE00CA">
      <w:pPr>
        <w:spacing w:before="120" w:after="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6"/>
        <w:tblW w:w="5000" w:type="pct"/>
        <w:tblLayout w:type="fixed"/>
        <w:tblLook w:val="04A0" w:firstRow="1" w:lastRow="0" w:firstColumn="1" w:lastColumn="0" w:noHBand="0" w:noVBand="1"/>
      </w:tblPr>
      <w:tblGrid>
        <w:gridCol w:w="651"/>
        <w:gridCol w:w="2530"/>
        <w:gridCol w:w="4483"/>
        <w:gridCol w:w="1358"/>
        <w:gridCol w:w="1494"/>
        <w:gridCol w:w="4610"/>
      </w:tblGrid>
      <w:tr w:rsidR="0051435D" w:rsidRPr="00797B60" w14:paraId="4393E8DF" w14:textId="77777777" w:rsidTr="0051435D">
        <w:trPr>
          <w:trHeight w:val="397"/>
        </w:trPr>
        <w:tc>
          <w:tcPr>
            <w:tcW w:w="215" w:type="pct"/>
            <w:shd w:val="clear" w:color="auto" w:fill="DEEAF6" w:themeFill="accent1" w:themeFillTint="33"/>
            <w:vAlign w:val="center"/>
            <w:hideMark/>
          </w:tcPr>
          <w:p w14:paraId="1DDB6223" w14:textId="77777777" w:rsidR="0051435D" w:rsidRPr="00797B60" w:rsidRDefault="0051435D" w:rsidP="00ED16E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36" w:type="pct"/>
            <w:shd w:val="clear" w:color="auto" w:fill="DEEAF6" w:themeFill="accent1" w:themeFillTint="33"/>
            <w:vAlign w:val="center"/>
            <w:hideMark/>
          </w:tcPr>
          <w:p w14:paraId="04508D65" w14:textId="77777777" w:rsidR="0051435D" w:rsidRPr="00797B60" w:rsidRDefault="0051435D" w:rsidP="00ED16E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82" w:type="pct"/>
            <w:shd w:val="clear" w:color="auto" w:fill="DEEAF6" w:themeFill="accent1" w:themeFillTint="33"/>
            <w:vAlign w:val="center"/>
            <w:hideMark/>
          </w:tcPr>
          <w:p w14:paraId="214D0368" w14:textId="77777777" w:rsidR="0051435D" w:rsidRPr="00797B60" w:rsidRDefault="0051435D" w:rsidP="00ED16E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22886A99" w14:textId="77777777" w:rsidR="0051435D" w:rsidRPr="00797B60" w:rsidRDefault="0051435D" w:rsidP="00ED16E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666E43CD" w14:textId="77777777" w:rsidR="0051435D" w:rsidRPr="00797B60" w:rsidRDefault="0051435D" w:rsidP="00ED16E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24" w:type="pct"/>
            <w:shd w:val="clear" w:color="auto" w:fill="DEEAF6" w:themeFill="accent1" w:themeFillTint="33"/>
            <w:vAlign w:val="center"/>
            <w:hideMark/>
          </w:tcPr>
          <w:p w14:paraId="2F2BEF9B" w14:textId="77777777" w:rsidR="0051435D" w:rsidRPr="00797B60" w:rsidRDefault="0051435D" w:rsidP="00ED16E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4DEC4290" w14:textId="77777777" w:rsidTr="0051435D">
        <w:trPr>
          <w:trHeight w:val="360"/>
        </w:trPr>
        <w:tc>
          <w:tcPr>
            <w:tcW w:w="215" w:type="pct"/>
            <w:vMerge w:val="restart"/>
            <w:tcBorders>
              <w:left w:val="single" w:sz="4" w:space="0" w:color="auto"/>
              <w:right w:val="single" w:sz="4" w:space="0" w:color="auto"/>
            </w:tcBorders>
            <w:vAlign w:val="center"/>
          </w:tcPr>
          <w:p w14:paraId="1C598B81"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1.12</w:t>
            </w:r>
          </w:p>
        </w:tc>
        <w:tc>
          <w:tcPr>
            <w:tcW w:w="836" w:type="pct"/>
            <w:vMerge w:val="restart"/>
            <w:tcBorders>
              <w:left w:val="single" w:sz="4" w:space="0" w:color="auto"/>
              <w:right w:val="single" w:sz="4" w:space="0" w:color="auto"/>
            </w:tcBorders>
            <w:vAlign w:val="center"/>
          </w:tcPr>
          <w:p w14:paraId="32499B32"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Príspevok projektu k plneniu cieľov Stratégie EÚ pre dunajský región</w:t>
            </w:r>
          </w:p>
        </w:tc>
        <w:tc>
          <w:tcPr>
            <w:tcW w:w="1482" w:type="pct"/>
            <w:vMerge w:val="restart"/>
            <w:tcBorders>
              <w:left w:val="single" w:sz="4" w:space="0" w:color="auto"/>
              <w:right w:val="single" w:sz="4" w:space="0" w:color="auto"/>
            </w:tcBorders>
            <w:vAlign w:val="center"/>
          </w:tcPr>
          <w:p w14:paraId="4CD3A401"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Posudzuje sa zameranie projektu z hľadiska jeho príspevku k plneniu cieľov Stratégie EÚ pre dunajský región. </w:t>
            </w:r>
          </w:p>
        </w:tc>
        <w:tc>
          <w:tcPr>
            <w:tcW w:w="449" w:type="pct"/>
            <w:vMerge w:val="restart"/>
            <w:tcBorders>
              <w:left w:val="single" w:sz="4" w:space="0" w:color="auto"/>
              <w:right w:val="single" w:sz="4" w:space="0" w:color="auto"/>
            </w:tcBorders>
            <w:vAlign w:val="center"/>
          </w:tcPr>
          <w:p w14:paraId="6E47A835" w14:textId="77777777" w:rsidR="007B6530" w:rsidRPr="00797B60" w:rsidRDefault="007B6530" w:rsidP="00E424FB">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Bodové kritérium</w:t>
            </w:r>
          </w:p>
          <w:p w14:paraId="4E0CDE08"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right w:val="single" w:sz="4" w:space="0" w:color="auto"/>
            </w:tcBorders>
            <w:vAlign w:val="center"/>
          </w:tcPr>
          <w:p w14:paraId="5EAEBE95"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hAnsi="Arial" w:cs="Arial"/>
                <w:color w:val="000000" w:themeColor="text1"/>
                <w:sz w:val="19"/>
                <w:szCs w:val="19"/>
              </w:rPr>
              <w:t>1</w:t>
            </w:r>
          </w:p>
        </w:tc>
        <w:tc>
          <w:tcPr>
            <w:tcW w:w="1524" w:type="pct"/>
            <w:tcBorders>
              <w:top w:val="single" w:sz="4" w:space="0" w:color="auto"/>
              <w:left w:val="single" w:sz="4" w:space="0" w:color="auto"/>
              <w:right w:val="single" w:sz="4" w:space="0" w:color="auto"/>
            </w:tcBorders>
            <w:vAlign w:val="center"/>
          </w:tcPr>
          <w:p w14:paraId="70D2469F"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Projekt prispieva k plneniu aspoň jedného z cieľov Stratégie EÚ pre dunajský región.</w:t>
            </w:r>
          </w:p>
        </w:tc>
      </w:tr>
      <w:tr w:rsidR="007B6530" w:rsidRPr="00797B60" w14:paraId="154CF627" w14:textId="77777777" w:rsidTr="0051435D">
        <w:trPr>
          <w:trHeight w:val="309"/>
        </w:trPr>
        <w:tc>
          <w:tcPr>
            <w:tcW w:w="215" w:type="pct"/>
            <w:vMerge/>
            <w:tcBorders>
              <w:left w:val="single" w:sz="4" w:space="0" w:color="auto"/>
              <w:right w:val="single" w:sz="4" w:space="0" w:color="auto"/>
            </w:tcBorders>
            <w:vAlign w:val="center"/>
          </w:tcPr>
          <w:p w14:paraId="7BC27170"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836" w:type="pct"/>
            <w:vMerge/>
            <w:tcBorders>
              <w:left w:val="single" w:sz="4" w:space="0" w:color="auto"/>
              <w:right w:val="single" w:sz="4" w:space="0" w:color="auto"/>
            </w:tcBorders>
            <w:vAlign w:val="center"/>
          </w:tcPr>
          <w:p w14:paraId="6D86E1CD"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1482" w:type="pct"/>
            <w:vMerge/>
            <w:tcBorders>
              <w:left w:val="single" w:sz="4" w:space="0" w:color="auto"/>
              <w:right w:val="single" w:sz="4" w:space="0" w:color="auto"/>
            </w:tcBorders>
            <w:vAlign w:val="center"/>
          </w:tcPr>
          <w:p w14:paraId="6A916916"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449" w:type="pct"/>
            <w:vMerge/>
            <w:tcBorders>
              <w:left w:val="single" w:sz="4" w:space="0" w:color="auto"/>
              <w:right w:val="single" w:sz="4" w:space="0" w:color="auto"/>
            </w:tcBorders>
            <w:vAlign w:val="center"/>
          </w:tcPr>
          <w:p w14:paraId="67795552"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494" w:type="pct"/>
            <w:tcBorders>
              <w:top w:val="single" w:sz="4" w:space="0" w:color="auto"/>
              <w:left w:val="single" w:sz="4" w:space="0" w:color="auto"/>
              <w:right w:val="single" w:sz="4" w:space="0" w:color="auto"/>
            </w:tcBorders>
            <w:vAlign w:val="center"/>
          </w:tcPr>
          <w:p w14:paraId="34CB0CF2" w14:textId="77777777" w:rsidR="007B6530" w:rsidRPr="00797B60" w:rsidRDefault="007B6530" w:rsidP="00721505">
            <w:pPr>
              <w:widowControl w:val="0"/>
              <w:spacing w:line="288" w:lineRule="auto"/>
              <w:jc w:val="center"/>
              <w:rPr>
                <w:rFonts w:ascii="Arial" w:eastAsiaTheme="minorHAnsi" w:hAnsi="Arial" w:cs="Arial"/>
                <w:color w:val="000000" w:themeColor="text1"/>
                <w:sz w:val="19"/>
                <w:szCs w:val="19"/>
                <w:u w:color="000000"/>
              </w:rPr>
            </w:pPr>
            <w:r w:rsidRPr="00797B60">
              <w:rPr>
                <w:rFonts w:ascii="Arial" w:hAnsi="Arial" w:cs="Arial"/>
                <w:color w:val="000000" w:themeColor="text1"/>
                <w:sz w:val="19"/>
                <w:szCs w:val="19"/>
              </w:rPr>
              <w:t>0</w:t>
            </w:r>
          </w:p>
        </w:tc>
        <w:tc>
          <w:tcPr>
            <w:tcW w:w="1524" w:type="pct"/>
            <w:tcBorders>
              <w:top w:val="single" w:sz="4" w:space="0" w:color="auto"/>
              <w:left w:val="single" w:sz="4" w:space="0" w:color="auto"/>
              <w:right w:val="single" w:sz="4" w:space="0" w:color="auto"/>
            </w:tcBorders>
            <w:vAlign w:val="center"/>
          </w:tcPr>
          <w:p w14:paraId="6CBC77CD"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Projekt neprispieva k plneniu cieľov Stratégie EÚ pre dunajský región.</w:t>
            </w:r>
          </w:p>
        </w:tc>
      </w:tr>
    </w:tbl>
    <w:p w14:paraId="448BE140" w14:textId="77777777"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najmä informácie uvedené v častiach ŽoNFP: 7. Popis projektu, príloha Opis projektu.</w:t>
      </w:r>
    </w:p>
    <w:p w14:paraId="454D3F19" w14:textId="77777777" w:rsidR="004E0039" w:rsidRPr="00797B60" w:rsidRDefault="003678DB" w:rsidP="001A6468">
      <w:pPr>
        <w:tabs>
          <w:tab w:val="left" w:pos="592"/>
          <w:tab w:val="left" w:pos="3227"/>
          <w:tab w:val="left" w:pos="7899"/>
          <w:tab w:val="left" w:pos="9311"/>
          <w:tab w:val="left" w:pos="10742"/>
        </w:tabs>
        <w:spacing w:line="288" w:lineRule="auto"/>
        <w:jc w:val="both"/>
        <w:rPr>
          <w:rFonts w:ascii="Arial" w:eastAsia="Helvetica" w:hAnsi="Arial" w:cs="Arial"/>
          <w:color w:val="000000" w:themeColor="text1"/>
          <w:sz w:val="19"/>
          <w:szCs w:val="19"/>
        </w:rPr>
      </w:pPr>
      <w:r>
        <w:rPr>
          <w:rFonts w:ascii="Arial" w:eastAsia="Arial Unicode MS" w:hAnsi="Arial" w:cs="Arial"/>
          <w:color w:val="000000" w:themeColor="text1"/>
          <w:sz w:val="19"/>
          <w:szCs w:val="19"/>
        </w:rPr>
        <w:t>Špecifický cieľ 1.2.2</w:t>
      </w:r>
      <w:r w:rsidR="004E0039" w:rsidRPr="00797B60">
        <w:rPr>
          <w:rFonts w:ascii="Arial" w:eastAsia="Arial Unicode MS" w:hAnsi="Arial" w:cs="Arial"/>
          <w:color w:val="000000" w:themeColor="text1"/>
          <w:sz w:val="19"/>
          <w:szCs w:val="19"/>
        </w:rPr>
        <w:t xml:space="preserve"> spadá pod pilier Stratégie EÚ pre dunajský región, ktorým je prepojenie podunajskej </w:t>
      </w:r>
      <w:r>
        <w:rPr>
          <w:rFonts w:ascii="Arial" w:eastAsia="Arial Unicode MS" w:hAnsi="Arial" w:cs="Arial"/>
          <w:color w:val="000000" w:themeColor="text1"/>
          <w:sz w:val="19"/>
          <w:szCs w:val="19"/>
        </w:rPr>
        <w:t>oblasti</w:t>
      </w:r>
      <w:r w:rsidR="004E0039" w:rsidRPr="00797B60">
        <w:rPr>
          <w:rFonts w:ascii="Arial" w:eastAsia="Helvetica" w:hAnsi="Arial" w:cs="Arial"/>
          <w:color w:val="000000" w:themeColor="text1"/>
          <w:sz w:val="19"/>
          <w:szCs w:val="19"/>
        </w:rPr>
        <w:t xml:space="preserve">. </w:t>
      </w:r>
    </w:p>
    <w:p w14:paraId="3F7A7CAC" w14:textId="77777777" w:rsidR="004E0039" w:rsidRPr="00797B60" w:rsidRDefault="004E0039" w:rsidP="001A6468">
      <w:pPr>
        <w:tabs>
          <w:tab w:val="left" w:pos="592"/>
          <w:tab w:val="left" w:pos="3227"/>
          <w:tab w:val="left" w:pos="7899"/>
          <w:tab w:val="left" w:pos="9311"/>
          <w:tab w:val="left" w:pos="10742"/>
        </w:tabs>
        <w:spacing w:line="288" w:lineRule="auto"/>
        <w:jc w:val="both"/>
        <w:rPr>
          <w:rFonts w:ascii="Arial" w:eastAsia="Arial Unicode MS" w:hAnsi="Arial" w:cs="Arial"/>
          <w:color w:val="000000" w:themeColor="text1"/>
          <w:sz w:val="19"/>
          <w:szCs w:val="19"/>
        </w:rPr>
      </w:pPr>
      <w:r w:rsidRPr="00797B60">
        <w:rPr>
          <w:rFonts w:ascii="Arial" w:hAnsi="Arial" w:cs="Arial"/>
          <w:color w:val="000000" w:themeColor="text1"/>
          <w:sz w:val="19"/>
          <w:szCs w:val="19"/>
        </w:rPr>
        <w:t>Projekt, ktorý je v súlade so ŠC 1.</w:t>
      </w:r>
      <w:r w:rsidR="003678DB">
        <w:rPr>
          <w:rFonts w:ascii="Arial" w:hAnsi="Arial" w:cs="Arial"/>
          <w:color w:val="000000" w:themeColor="text1"/>
          <w:sz w:val="19"/>
          <w:szCs w:val="19"/>
        </w:rPr>
        <w:t>2.2</w:t>
      </w:r>
      <w:r w:rsidRPr="00797B60">
        <w:rPr>
          <w:rFonts w:ascii="Arial" w:hAnsi="Arial" w:cs="Arial"/>
          <w:color w:val="000000" w:themeColor="text1"/>
          <w:sz w:val="19"/>
          <w:szCs w:val="19"/>
        </w:rPr>
        <w:t xml:space="preserve"> by mal byť v zmysle vyššie uvedeného v súlade aj so </w:t>
      </w:r>
      <w:r w:rsidRPr="00797B60">
        <w:rPr>
          <w:rFonts w:ascii="Arial" w:eastAsia="Arial Unicode MS" w:hAnsi="Arial" w:cs="Arial"/>
          <w:color w:val="000000" w:themeColor="text1"/>
          <w:sz w:val="19"/>
          <w:szCs w:val="19"/>
        </w:rPr>
        <w:t>Stratégiou EÚ pre dunajský región. Hodnotiteľ po posúdení pridelí počet bodov (1) a v komentári uvedie odvolávku na zodpovedajúcu prioritnú oblasť Stratégie EÚ pre dunajský región, v opačnom prípade pridelí počet bodov (0).</w:t>
      </w:r>
      <w:r w:rsidRPr="00797B60">
        <w:rPr>
          <w:rFonts w:ascii="Arial" w:hAnsi="Arial" w:cs="Arial"/>
          <w:color w:val="000000" w:themeColor="text1"/>
          <w:sz w:val="19"/>
          <w:szCs w:val="19"/>
        </w:rPr>
        <w:t xml:space="preserve"> </w:t>
      </w:r>
    </w:p>
    <w:p w14:paraId="43C5973A" w14:textId="383A5766" w:rsidR="006A0FEB"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7655E28B" w14:textId="77777777" w:rsidR="00E424FB" w:rsidRDefault="00E424FB" w:rsidP="001A6468">
      <w:pPr>
        <w:spacing w:before="120" w:after="120" w:line="288" w:lineRule="auto"/>
        <w:jc w:val="both"/>
        <w:rPr>
          <w:rFonts w:ascii="Arial" w:hAnsi="Arial" w:cs="Arial"/>
          <w:color w:val="000000" w:themeColor="text1"/>
          <w:sz w:val="19"/>
          <w:szCs w:val="19"/>
        </w:rPr>
      </w:pPr>
    </w:p>
    <w:p w14:paraId="57E0E4CF" w14:textId="77777777" w:rsidR="00E424FB" w:rsidRDefault="00E424FB" w:rsidP="001A6468">
      <w:pPr>
        <w:spacing w:before="120" w:after="120" w:line="288" w:lineRule="auto"/>
        <w:jc w:val="both"/>
        <w:rPr>
          <w:rFonts w:ascii="Arial" w:hAnsi="Arial" w:cs="Arial"/>
          <w:color w:val="000000" w:themeColor="text1"/>
          <w:sz w:val="19"/>
          <w:szCs w:val="19"/>
        </w:rPr>
      </w:pPr>
    </w:p>
    <w:p w14:paraId="444C6502" w14:textId="77777777" w:rsidR="00CE00CA" w:rsidRDefault="00CE00CA" w:rsidP="001A6468">
      <w:pPr>
        <w:spacing w:before="120" w:after="120" w:line="288" w:lineRule="auto"/>
        <w:jc w:val="both"/>
        <w:rPr>
          <w:rFonts w:ascii="Arial" w:hAnsi="Arial" w:cs="Arial"/>
          <w:color w:val="000000" w:themeColor="text1"/>
          <w:sz w:val="19"/>
          <w:szCs w:val="19"/>
        </w:rPr>
      </w:pPr>
    </w:p>
    <w:p w14:paraId="41CBD0E6" w14:textId="77777777" w:rsidR="00CE00CA" w:rsidRDefault="00CE00CA" w:rsidP="001A6468">
      <w:pPr>
        <w:spacing w:before="120" w:after="120" w:line="288" w:lineRule="auto"/>
        <w:jc w:val="both"/>
        <w:rPr>
          <w:rFonts w:ascii="Arial" w:hAnsi="Arial" w:cs="Arial"/>
          <w:color w:val="000000" w:themeColor="text1"/>
          <w:sz w:val="19"/>
          <w:szCs w:val="19"/>
        </w:rPr>
      </w:pPr>
    </w:p>
    <w:p w14:paraId="4319D2DC" w14:textId="77777777" w:rsidR="00CE00CA" w:rsidRDefault="00CE00CA" w:rsidP="001A6468">
      <w:pPr>
        <w:spacing w:before="120" w:after="120" w:line="288" w:lineRule="auto"/>
        <w:jc w:val="both"/>
        <w:rPr>
          <w:rFonts w:ascii="Arial" w:hAnsi="Arial" w:cs="Arial"/>
          <w:color w:val="000000" w:themeColor="text1"/>
          <w:sz w:val="19"/>
          <w:szCs w:val="19"/>
        </w:rPr>
      </w:pPr>
    </w:p>
    <w:p w14:paraId="50BB0A74" w14:textId="77777777" w:rsidR="00CE00CA" w:rsidRDefault="00CE00CA" w:rsidP="001A6468">
      <w:pPr>
        <w:spacing w:before="120" w:after="120" w:line="288" w:lineRule="auto"/>
        <w:jc w:val="both"/>
        <w:rPr>
          <w:rFonts w:ascii="Arial" w:hAnsi="Arial" w:cs="Arial"/>
          <w:color w:val="000000" w:themeColor="text1"/>
          <w:sz w:val="19"/>
          <w:szCs w:val="19"/>
        </w:rPr>
      </w:pPr>
    </w:p>
    <w:p w14:paraId="328CD763" w14:textId="77777777" w:rsidR="00CE00CA" w:rsidRDefault="00CE00CA" w:rsidP="001A6468">
      <w:pPr>
        <w:spacing w:before="120" w:after="120" w:line="288" w:lineRule="auto"/>
        <w:jc w:val="both"/>
        <w:rPr>
          <w:rFonts w:ascii="Arial" w:hAnsi="Arial" w:cs="Arial"/>
          <w:color w:val="000000" w:themeColor="text1"/>
          <w:sz w:val="19"/>
          <w:szCs w:val="19"/>
        </w:rPr>
      </w:pPr>
    </w:p>
    <w:p w14:paraId="602FC33C" w14:textId="77777777" w:rsidR="00CE00CA" w:rsidRDefault="00CE00CA" w:rsidP="001A6468">
      <w:pPr>
        <w:spacing w:before="120" w:after="120" w:line="288" w:lineRule="auto"/>
        <w:jc w:val="both"/>
        <w:rPr>
          <w:rFonts w:ascii="Arial" w:hAnsi="Arial" w:cs="Arial"/>
          <w:color w:val="000000" w:themeColor="text1"/>
          <w:sz w:val="19"/>
          <w:szCs w:val="19"/>
        </w:rPr>
      </w:pPr>
    </w:p>
    <w:p w14:paraId="2361BF92" w14:textId="77777777" w:rsidR="00CE00CA" w:rsidRDefault="00CE00CA" w:rsidP="001A6468">
      <w:pPr>
        <w:spacing w:before="120" w:after="120" w:line="288" w:lineRule="auto"/>
        <w:jc w:val="both"/>
        <w:rPr>
          <w:rFonts w:ascii="Arial" w:hAnsi="Arial" w:cs="Arial"/>
          <w:color w:val="000000" w:themeColor="text1"/>
          <w:sz w:val="19"/>
          <w:szCs w:val="19"/>
        </w:rPr>
      </w:pPr>
    </w:p>
    <w:p w14:paraId="77FF17A8" w14:textId="77777777" w:rsidR="00CE00CA" w:rsidRDefault="00CE00CA" w:rsidP="001A6468">
      <w:pPr>
        <w:spacing w:before="120" w:after="120" w:line="288" w:lineRule="auto"/>
        <w:jc w:val="both"/>
        <w:rPr>
          <w:rFonts w:ascii="Arial" w:hAnsi="Arial" w:cs="Arial"/>
          <w:color w:val="000000" w:themeColor="text1"/>
          <w:sz w:val="19"/>
          <w:szCs w:val="19"/>
        </w:rPr>
      </w:pPr>
    </w:p>
    <w:p w14:paraId="103B7D26" w14:textId="77777777" w:rsidR="00CE00CA" w:rsidRDefault="00CE00CA" w:rsidP="001A6468">
      <w:pPr>
        <w:spacing w:before="120" w:after="120" w:line="288" w:lineRule="auto"/>
        <w:jc w:val="both"/>
        <w:rPr>
          <w:rFonts w:ascii="Arial" w:hAnsi="Arial" w:cs="Arial"/>
          <w:color w:val="000000" w:themeColor="text1"/>
          <w:sz w:val="19"/>
          <w:szCs w:val="19"/>
        </w:rPr>
      </w:pPr>
    </w:p>
    <w:p w14:paraId="553CCAAF" w14:textId="77777777" w:rsidR="00CE00CA" w:rsidRDefault="00CE00CA" w:rsidP="001A6468">
      <w:pPr>
        <w:spacing w:before="120" w:after="120" w:line="288" w:lineRule="auto"/>
        <w:jc w:val="both"/>
        <w:rPr>
          <w:rFonts w:ascii="Arial" w:hAnsi="Arial" w:cs="Arial"/>
          <w:color w:val="000000" w:themeColor="text1"/>
          <w:sz w:val="19"/>
          <w:szCs w:val="19"/>
        </w:rPr>
      </w:pPr>
    </w:p>
    <w:p w14:paraId="69B6ABD8" w14:textId="77777777" w:rsidR="00E424FB" w:rsidRDefault="00E424FB" w:rsidP="001A6468">
      <w:pPr>
        <w:spacing w:before="120" w:after="120" w:line="288" w:lineRule="auto"/>
        <w:jc w:val="both"/>
        <w:rPr>
          <w:rFonts w:ascii="Arial" w:hAnsi="Arial" w:cs="Arial"/>
          <w:color w:val="000000" w:themeColor="text1"/>
          <w:sz w:val="19"/>
          <w:szCs w:val="19"/>
        </w:rPr>
      </w:pPr>
    </w:p>
    <w:p w14:paraId="488E7946" w14:textId="77777777" w:rsidR="00CE00CA" w:rsidRDefault="00CE00CA" w:rsidP="001A6468">
      <w:pPr>
        <w:spacing w:before="120" w:after="120" w:line="288" w:lineRule="auto"/>
        <w:jc w:val="both"/>
        <w:rPr>
          <w:rFonts w:ascii="Arial" w:hAnsi="Arial" w:cs="Arial"/>
          <w:color w:val="000000" w:themeColor="text1"/>
          <w:sz w:val="19"/>
          <w:szCs w:val="19"/>
        </w:rPr>
      </w:pPr>
    </w:p>
    <w:tbl>
      <w:tblPr>
        <w:tblStyle w:val="TableGrid6"/>
        <w:tblW w:w="5000" w:type="pct"/>
        <w:tblLayout w:type="fixed"/>
        <w:tblLook w:val="04A0" w:firstRow="1" w:lastRow="0" w:firstColumn="1" w:lastColumn="0" w:noHBand="0" w:noVBand="1"/>
      </w:tblPr>
      <w:tblGrid>
        <w:gridCol w:w="614"/>
        <w:gridCol w:w="14512"/>
      </w:tblGrid>
      <w:tr w:rsidR="00225FE4" w:rsidRPr="00797B60" w14:paraId="10F7D836" w14:textId="77777777" w:rsidTr="00CE00CA">
        <w:trPr>
          <w:trHeight w:val="397"/>
        </w:trPr>
        <w:tc>
          <w:tcPr>
            <w:tcW w:w="203" w:type="pct"/>
            <w:shd w:val="clear" w:color="auto" w:fill="9CC2E5" w:themeFill="accent1" w:themeFillTint="99"/>
            <w:vAlign w:val="center"/>
          </w:tcPr>
          <w:p w14:paraId="7A513813" w14:textId="77777777" w:rsidR="00225FE4" w:rsidRPr="00797B60" w:rsidRDefault="00225FE4" w:rsidP="00F90F7D">
            <w:pPr>
              <w:widowControl w:val="0"/>
              <w:spacing w:line="288" w:lineRule="auto"/>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2.</w:t>
            </w:r>
          </w:p>
        </w:tc>
        <w:tc>
          <w:tcPr>
            <w:tcW w:w="4797" w:type="pct"/>
            <w:shd w:val="clear" w:color="auto" w:fill="9CC2E5" w:themeFill="accent1" w:themeFillTint="99"/>
            <w:vAlign w:val="center"/>
          </w:tcPr>
          <w:p w14:paraId="18E1293D" w14:textId="77777777" w:rsidR="00225FE4" w:rsidRPr="00797B60" w:rsidRDefault="008956BB" w:rsidP="00F90F7D">
            <w:pPr>
              <w:widowControl w:val="0"/>
              <w:spacing w:line="288" w:lineRule="auto"/>
              <w:ind w:left="143" w:right="136" w:hanging="3"/>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Navrhovaný spôsob realizácie projektu</w:t>
            </w:r>
          </w:p>
        </w:tc>
      </w:tr>
    </w:tbl>
    <w:p w14:paraId="0F2E5B4C" w14:textId="77777777" w:rsidR="00150136" w:rsidRPr="00797B60" w:rsidRDefault="00150136" w:rsidP="00E424FB">
      <w:pPr>
        <w:spacing w:after="0"/>
      </w:pPr>
    </w:p>
    <w:tbl>
      <w:tblPr>
        <w:tblStyle w:val="TableGrid6"/>
        <w:tblW w:w="5000" w:type="pct"/>
        <w:tblLayout w:type="fixed"/>
        <w:tblLook w:val="04A0" w:firstRow="1" w:lastRow="0" w:firstColumn="1" w:lastColumn="0" w:noHBand="0" w:noVBand="1"/>
      </w:tblPr>
      <w:tblGrid>
        <w:gridCol w:w="623"/>
        <w:gridCol w:w="2320"/>
        <w:gridCol w:w="2835"/>
        <w:gridCol w:w="1491"/>
        <w:gridCol w:w="1416"/>
        <w:gridCol w:w="6441"/>
      </w:tblGrid>
      <w:tr w:rsidR="00CE00CA" w:rsidRPr="00797B60" w14:paraId="7B5626CA" w14:textId="77777777" w:rsidTr="00CE00CA">
        <w:trPr>
          <w:trHeight w:val="397"/>
        </w:trPr>
        <w:tc>
          <w:tcPr>
            <w:tcW w:w="206" w:type="pct"/>
            <w:shd w:val="clear" w:color="auto" w:fill="DEEAF6" w:themeFill="accent1" w:themeFillTint="33"/>
            <w:vAlign w:val="center"/>
            <w:hideMark/>
          </w:tcPr>
          <w:p w14:paraId="0071379F"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767" w:type="pct"/>
            <w:shd w:val="clear" w:color="auto" w:fill="DEEAF6" w:themeFill="accent1" w:themeFillTint="33"/>
            <w:vAlign w:val="center"/>
            <w:hideMark/>
          </w:tcPr>
          <w:p w14:paraId="126F8D68"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937" w:type="pct"/>
            <w:shd w:val="clear" w:color="auto" w:fill="DEEAF6" w:themeFill="accent1" w:themeFillTint="33"/>
            <w:vAlign w:val="center"/>
            <w:hideMark/>
          </w:tcPr>
          <w:p w14:paraId="5C907C90"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93" w:type="pct"/>
            <w:shd w:val="clear" w:color="auto" w:fill="DEEAF6" w:themeFill="accent1" w:themeFillTint="33"/>
            <w:vAlign w:val="center"/>
            <w:hideMark/>
          </w:tcPr>
          <w:p w14:paraId="2E0784FB" w14:textId="77777777" w:rsidR="00225FE4" w:rsidRPr="00797B60" w:rsidRDefault="00225FE4"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68" w:type="pct"/>
            <w:shd w:val="clear" w:color="auto" w:fill="DEEAF6" w:themeFill="accent1" w:themeFillTint="33"/>
            <w:vAlign w:val="center"/>
            <w:hideMark/>
          </w:tcPr>
          <w:p w14:paraId="7185591D" w14:textId="77777777" w:rsidR="00225FE4" w:rsidRPr="00797B60" w:rsidRDefault="00225FE4"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2129" w:type="pct"/>
            <w:shd w:val="clear" w:color="auto" w:fill="DEEAF6" w:themeFill="accent1" w:themeFillTint="33"/>
            <w:vAlign w:val="center"/>
            <w:hideMark/>
          </w:tcPr>
          <w:p w14:paraId="23B895C3"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CE00CA" w:rsidRPr="00797B60" w14:paraId="5C192FEF" w14:textId="77777777" w:rsidTr="00CE00CA">
        <w:trPr>
          <w:trHeight w:val="869"/>
        </w:trPr>
        <w:tc>
          <w:tcPr>
            <w:tcW w:w="206" w:type="pct"/>
            <w:vMerge w:val="restart"/>
            <w:tcBorders>
              <w:top w:val="single" w:sz="4" w:space="0" w:color="auto"/>
              <w:left w:val="single" w:sz="4" w:space="0" w:color="auto"/>
              <w:bottom w:val="single" w:sz="4" w:space="0" w:color="auto"/>
              <w:right w:val="single" w:sz="4" w:space="0" w:color="auto"/>
            </w:tcBorders>
            <w:vAlign w:val="center"/>
            <w:hideMark/>
          </w:tcPr>
          <w:p w14:paraId="331B0221"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2.1</w:t>
            </w:r>
          </w:p>
        </w:tc>
        <w:tc>
          <w:tcPr>
            <w:tcW w:w="767" w:type="pct"/>
            <w:vMerge w:val="restart"/>
            <w:tcBorders>
              <w:top w:val="single" w:sz="4" w:space="0" w:color="auto"/>
              <w:left w:val="single" w:sz="4" w:space="0" w:color="auto"/>
              <w:bottom w:val="single" w:sz="4" w:space="0" w:color="auto"/>
              <w:right w:val="single" w:sz="4" w:space="0" w:color="auto"/>
            </w:tcBorders>
            <w:vAlign w:val="center"/>
            <w:hideMark/>
          </w:tcPr>
          <w:p w14:paraId="2E2D7173"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Vhodnosť a prepojenosť navrhovaných aktivít projektu vo vzťahu k východiskovej situácii a k stanoveným cieľom projektu</w:t>
            </w:r>
          </w:p>
        </w:tc>
        <w:tc>
          <w:tcPr>
            <w:tcW w:w="937" w:type="pct"/>
            <w:vMerge w:val="restart"/>
            <w:tcBorders>
              <w:top w:val="single" w:sz="4" w:space="0" w:color="auto"/>
              <w:left w:val="single" w:sz="4" w:space="0" w:color="auto"/>
              <w:bottom w:val="single" w:sz="4" w:space="0" w:color="auto"/>
              <w:right w:val="single" w:sz="4" w:space="0" w:color="auto"/>
            </w:tcBorders>
            <w:vAlign w:val="center"/>
            <w:hideMark/>
          </w:tcPr>
          <w:p w14:paraId="20660ADE"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vnútorná logika projektu, t.j. či sú aktivity projektu zvolené na základe východiskovej situácie, či sú zrozumiteľne definované a či zabezpečujú dosiahnutie plánovaných cieľov projektu.</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05BBA212"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Bodové</w:t>
            </w:r>
          </w:p>
          <w:p w14:paraId="0A454198"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kritérium</w:t>
            </w:r>
          </w:p>
        </w:tc>
        <w:tc>
          <w:tcPr>
            <w:tcW w:w="468" w:type="pct"/>
            <w:tcBorders>
              <w:top w:val="single" w:sz="4" w:space="0" w:color="auto"/>
              <w:left w:val="single" w:sz="4" w:space="0" w:color="auto"/>
              <w:bottom w:val="single" w:sz="4" w:space="0" w:color="auto"/>
              <w:right w:val="single" w:sz="4" w:space="0" w:color="auto"/>
            </w:tcBorders>
            <w:vAlign w:val="center"/>
          </w:tcPr>
          <w:p w14:paraId="1DF20869"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6</w:t>
            </w:r>
          </w:p>
        </w:tc>
        <w:tc>
          <w:tcPr>
            <w:tcW w:w="2129" w:type="pct"/>
            <w:tcBorders>
              <w:top w:val="single" w:sz="4" w:space="0" w:color="auto"/>
              <w:left w:val="single" w:sz="4" w:space="0" w:color="auto"/>
              <w:bottom w:val="single" w:sz="4" w:space="0" w:color="auto"/>
              <w:right w:val="single" w:sz="4" w:space="0" w:color="auto"/>
            </w:tcBorders>
            <w:vAlign w:val="center"/>
            <w:hideMark/>
          </w:tcPr>
          <w:p w14:paraId="693973B7"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Všetky hlavné aktivity projektu sú odôvodnené z pohľadu východiskovej situácie, sú zrozumiteľne definované a ich realizáciou sa dosiahnu plánované ciele projektu.</w:t>
            </w:r>
          </w:p>
        </w:tc>
      </w:tr>
      <w:tr w:rsidR="00CE00CA" w:rsidRPr="00797B60" w14:paraId="52AB0F7F" w14:textId="77777777" w:rsidTr="00CE00CA">
        <w:trPr>
          <w:trHeight w:val="774"/>
        </w:trPr>
        <w:tc>
          <w:tcPr>
            <w:tcW w:w="206" w:type="pct"/>
            <w:vMerge/>
            <w:tcBorders>
              <w:top w:val="single" w:sz="4" w:space="0" w:color="auto"/>
              <w:left w:val="single" w:sz="4" w:space="0" w:color="auto"/>
              <w:bottom w:val="single" w:sz="4" w:space="0" w:color="auto"/>
              <w:right w:val="single" w:sz="4" w:space="0" w:color="auto"/>
            </w:tcBorders>
            <w:vAlign w:val="center"/>
            <w:hideMark/>
          </w:tcPr>
          <w:p w14:paraId="4D50D8B6"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767" w:type="pct"/>
            <w:vMerge/>
            <w:tcBorders>
              <w:top w:val="single" w:sz="4" w:space="0" w:color="auto"/>
              <w:left w:val="single" w:sz="4" w:space="0" w:color="auto"/>
              <w:bottom w:val="single" w:sz="4" w:space="0" w:color="auto"/>
              <w:right w:val="single" w:sz="4" w:space="0" w:color="auto"/>
            </w:tcBorders>
            <w:vAlign w:val="center"/>
            <w:hideMark/>
          </w:tcPr>
          <w:p w14:paraId="3196A5BF"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937" w:type="pct"/>
            <w:vMerge/>
            <w:tcBorders>
              <w:top w:val="single" w:sz="4" w:space="0" w:color="auto"/>
              <w:left w:val="single" w:sz="4" w:space="0" w:color="auto"/>
              <w:bottom w:val="single" w:sz="4" w:space="0" w:color="auto"/>
              <w:right w:val="single" w:sz="4" w:space="0" w:color="auto"/>
            </w:tcBorders>
            <w:vAlign w:val="center"/>
            <w:hideMark/>
          </w:tcPr>
          <w:p w14:paraId="7B614BE0"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493" w:type="pct"/>
            <w:vMerge/>
            <w:tcBorders>
              <w:top w:val="single" w:sz="4" w:space="0" w:color="auto"/>
              <w:left w:val="single" w:sz="4" w:space="0" w:color="auto"/>
              <w:bottom w:val="single" w:sz="4" w:space="0" w:color="auto"/>
              <w:right w:val="single" w:sz="4" w:space="0" w:color="auto"/>
            </w:tcBorders>
            <w:vAlign w:val="center"/>
            <w:hideMark/>
          </w:tcPr>
          <w:p w14:paraId="5EA8D91E"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468" w:type="pct"/>
            <w:tcBorders>
              <w:top w:val="single" w:sz="4" w:space="0" w:color="auto"/>
              <w:left w:val="single" w:sz="4" w:space="0" w:color="auto"/>
              <w:bottom w:val="single" w:sz="4" w:space="0" w:color="auto"/>
              <w:right w:val="single" w:sz="4" w:space="0" w:color="auto"/>
            </w:tcBorders>
            <w:vAlign w:val="center"/>
          </w:tcPr>
          <w:p w14:paraId="0E9E40C6"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3</w:t>
            </w:r>
          </w:p>
        </w:tc>
        <w:tc>
          <w:tcPr>
            <w:tcW w:w="2129" w:type="pct"/>
            <w:tcBorders>
              <w:top w:val="single" w:sz="4" w:space="0" w:color="auto"/>
              <w:left w:val="single" w:sz="4" w:space="0" w:color="auto"/>
              <w:bottom w:val="single" w:sz="4" w:space="0" w:color="auto"/>
              <w:right w:val="single" w:sz="4" w:space="0" w:color="auto"/>
            </w:tcBorders>
            <w:vAlign w:val="center"/>
            <w:hideMark/>
          </w:tcPr>
          <w:p w14:paraId="68279C7B"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niektoré aktivity sa javia ako nevhodné pre realizáciu  projektu. Nedostatky nie sú závažného charakteru, neohrozujú jeho úspešnú realizáciu.</w:t>
            </w:r>
          </w:p>
        </w:tc>
      </w:tr>
      <w:tr w:rsidR="00CE00CA" w:rsidRPr="00797B60" w14:paraId="18BD2CC2" w14:textId="77777777" w:rsidTr="00721505">
        <w:trPr>
          <w:trHeight w:val="1367"/>
        </w:trPr>
        <w:tc>
          <w:tcPr>
            <w:tcW w:w="206" w:type="pct"/>
            <w:vMerge/>
            <w:tcBorders>
              <w:top w:val="single" w:sz="4" w:space="0" w:color="auto"/>
              <w:left w:val="single" w:sz="4" w:space="0" w:color="auto"/>
              <w:bottom w:val="single" w:sz="4" w:space="0" w:color="auto"/>
              <w:right w:val="single" w:sz="4" w:space="0" w:color="auto"/>
            </w:tcBorders>
            <w:vAlign w:val="center"/>
            <w:hideMark/>
          </w:tcPr>
          <w:p w14:paraId="077E5BCC"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767" w:type="pct"/>
            <w:vMerge/>
            <w:tcBorders>
              <w:top w:val="single" w:sz="4" w:space="0" w:color="auto"/>
              <w:left w:val="single" w:sz="4" w:space="0" w:color="auto"/>
              <w:bottom w:val="single" w:sz="4" w:space="0" w:color="auto"/>
              <w:right w:val="single" w:sz="4" w:space="0" w:color="auto"/>
            </w:tcBorders>
            <w:vAlign w:val="center"/>
            <w:hideMark/>
          </w:tcPr>
          <w:p w14:paraId="159460BA"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937" w:type="pct"/>
            <w:vMerge/>
            <w:tcBorders>
              <w:top w:val="single" w:sz="4" w:space="0" w:color="auto"/>
              <w:left w:val="single" w:sz="4" w:space="0" w:color="auto"/>
              <w:bottom w:val="single" w:sz="4" w:space="0" w:color="auto"/>
              <w:right w:val="single" w:sz="4" w:space="0" w:color="auto"/>
            </w:tcBorders>
            <w:vAlign w:val="center"/>
            <w:hideMark/>
          </w:tcPr>
          <w:p w14:paraId="784F7B36"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493" w:type="pct"/>
            <w:vMerge/>
            <w:tcBorders>
              <w:top w:val="single" w:sz="4" w:space="0" w:color="auto"/>
              <w:left w:val="single" w:sz="4" w:space="0" w:color="auto"/>
              <w:bottom w:val="single" w:sz="4" w:space="0" w:color="auto"/>
              <w:right w:val="single" w:sz="4" w:space="0" w:color="auto"/>
            </w:tcBorders>
            <w:vAlign w:val="center"/>
            <w:hideMark/>
          </w:tcPr>
          <w:p w14:paraId="1C36B6F0"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468" w:type="pct"/>
            <w:tcBorders>
              <w:top w:val="single" w:sz="4" w:space="0" w:color="auto"/>
              <w:left w:val="single" w:sz="4" w:space="0" w:color="auto"/>
              <w:bottom w:val="single" w:sz="4" w:space="0" w:color="auto"/>
              <w:right w:val="single" w:sz="4" w:space="0" w:color="auto"/>
            </w:tcBorders>
            <w:vAlign w:val="center"/>
            <w:hideMark/>
          </w:tcPr>
          <w:p w14:paraId="7A14D373"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0</w:t>
            </w:r>
          </w:p>
        </w:tc>
        <w:tc>
          <w:tcPr>
            <w:tcW w:w="2129" w:type="pct"/>
            <w:tcBorders>
              <w:top w:val="single" w:sz="4" w:space="0" w:color="auto"/>
              <w:left w:val="single" w:sz="4" w:space="0" w:color="auto"/>
              <w:bottom w:val="single" w:sz="4" w:space="0" w:color="auto"/>
              <w:right w:val="single" w:sz="4" w:space="0" w:color="auto"/>
            </w:tcBorders>
            <w:vAlign w:val="center"/>
            <w:hideMark/>
          </w:tcPr>
          <w:p w14:paraId="0C00E0CF"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Minimálne jedna z hlavných aktivít projektu nie je odôvodnená z pohľadu východiskovej situácie a potrieb žiadateľa, nie je potrebná/neprispieva k dosahovaniu plánovaných cieľov projektu, resp. projekt neobsahuje aktivity, ktoré sú nevyhnutné pre jeho realizáciu. Nedostatky sú závažného charakteru, ohrozujú jeho úspešnú realizáciu.</w:t>
            </w:r>
          </w:p>
        </w:tc>
      </w:tr>
    </w:tbl>
    <w:p w14:paraId="2C6AD3DD" w14:textId="0A651968"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najmä informácie uvedené v</w:t>
      </w:r>
      <w:r w:rsidR="003B4B69">
        <w:rPr>
          <w:rFonts w:ascii="Arial" w:hAnsi="Arial" w:cs="Arial"/>
          <w:color w:val="000000" w:themeColor="text1"/>
          <w:sz w:val="19"/>
          <w:szCs w:val="19"/>
        </w:rPr>
        <w:t> </w:t>
      </w:r>
      <w:r w:rsidRPr="00797B60">
        <w:rPr>
          <w:rFonts w:ascii="Arial" w:hAnsi="Arial" w:cs="Arial"/>
          <w:color w:val="000000" w:themeColor="text1"/>
          <w:sz w:val="19"/>
          <w:szCs w:val="19"/>
        </w:rPr>
        <w:t>častiach</w:t>
      </w:r>
      <w:r w:rsidR="003B4B69">
        <w:rPr>
          <w:rFonts w:ascii="Arial" w:hAnsi="Arial" w:cs="Arial"/>
          <w:color w:val="000000" w:themeColor="text1"/>
          <w:sz w:val="19"/>
          <w:szCs w:val="19"/>
        </w:rPr>
        <w:t xml:space="preserve"> ŽoNFP</w:t>
      </w:r>
      <w:r w:rsidRPr="00797B60">
        <w:rPr>
          <w:rFonts w:ascii="Arial" w:hAnsi="Arial" w:cs="Arial"/>
          <w:color w:val="000000" w:themeColor="text1"/>
          <w:sz w:val="19"/>
          <w:szCs w:val="19"/>
        </w:rPr>
        <w:t>: 7. Popis projektu, 10.1 Aktivity projektu a očakávané merateľné ukazovatele, 10.2. Prehľad merateľných ukazovateľov projektu.</w:t>
      </w:r>
    </w:p>
    <w:p w14:paraId="194E8068" w14:textId="77777777"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najmä plnenie nasledovných oblastí:</w:t>
      </w:r>
    </w:p>
    <w:p w14:paraId="73A0D551" w14:textId="2CA8942A" w:rsidR="004E0039" w:rsidRPr="00AD5A15"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 xml:space="preserve">navrhované aktivity projektu sú dostatočne odôvodnené a vychádzajú z definovaných potrieb </w:t>
      </w:r>
      <w:r w:rsidRPr="00AD5A15">
        <w:rPr>
          <w:rFonts w:ascii="Arial" w:hAnsi="Arial" w:cs="Arial"/>
          <w:color w:val="000000" w:themeColor="text1"/>
          <w:sz w:val="19"/>
          <w:szCs w:val="19"/>
          <w:lang w:val="sk-SK"/>
        </w:rPr>
        <w:t>žiadate</w:t>
      </w:r>
      <w:r w:rsidR="00AD5A15">
        <w:rPr>
          <w:rFonts w:ascii="Arial" w:hAnsi="Arial" w:cs="Arial"/>
          <w:color w:val="000000" w:themeColor="text1"/>
          <w:sz w:val="19"/>
          <w:szCs w:val="19"/>
          <w:lang w:val="sk-SK"/>
        </w:rPr>
        <w:t xml:space="preserve">ľa, </w:t>
      </w:r>
    </w:p>
    <w:p w14:paraId="7C2485D3"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všetky aktivity smer</w:t>
      </w:r>
      <w:r w:rsidR="00AD5A15">
        <w:rPr>
          <w:rFonts w:ascii="Arial" w:hAnsi="Arial" w:cs="Arial"/>
          <w:color w:val="000000" w:themeColor="text1"/>
          <w:sz w:val="19"/>
          <w:szCs w:val="19"/>
          <w:lang w:val="sk-SK"/>
        </w:rPr>
        <w:t>ujú k napĺňaniu cieľov projektu,</w:t>
      </w:r>
    </w:p>
    <w:p w14:paraId="202EE42B"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ciele projektu sú realisticky postavené vzhľadom na aktivity projektu (cieľ projektu nie je podhodnotený, ani príliš ambiciózny vzhľadom na navrhované aktivity).</w:t>
      </w:r>
    </w:p>
    <w:p w14:paraId="41F40A7B" w14:textId="7E0B5E17" w:rsidR="004E0039" w:rsidRPr="008F50A5" w:rsidRDefault="004E0039" w:rsidP="001A6468">
      <w:pPr>
        <w:tabs>
          <w:tab w:val="left" w:pos="1680"/>
        </w:tabs>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20213F">
        <w:rPr>
          <w:rFonts w:ascii="Arial" w:hAnsi="Arial" w:cs="Arial"/>
          <w:color w:val="000000" w:themeColor="text1"/>
          <w:sz w:val="19"/>
          <w:szCs w:val="19"/>
        </w:rPr>
        <w:t>výdavky</w:t>
      </w:r>
      <w:r w:rsidR="0020213F" w:rsidRPr="00797B60">
        <w:rPr>
          <w:rFonts w:ascii="Arial" w:hAnsi="Arial" w:cs="Arial"/>
          <w:color w:val="000000" w:themeColor="text1"/>
          <w:sz w:val="19"/>
          <w:szCs w:val="19"/>
        </w:rPr>
        <w:t xml:space="preserve"> </w:t>
      </w:r>
      <w:r w:rsidRPr="00797B60">
        <w:rPr>
          <w:rFonts w:ascii="Arial" w:hAnsi="Arial" w:cs="Arial"/>
          <w:color w:val="000000" w:themeColor="text1"/>
          <w:sz w:val="19"/>
          <w:szCs w:val="19"/>
        </w:rPr>
        <w:t xml:space="preserve">medzi </w:t>
      </w:r>
      <w:r w:rsidRPr="008F50A5">
        <w:rPr>
          <w:rFonts w:ascii="Arial" w:hAnsi="Arial" w:cs="Arial"/>
          <w:color w:val="000000" w:themeColor="text1"/>
          <w:sz w:val="19"/>
          <w:szCs w:val="19"/>
        </w:rPr>
        <w:t xml:space="preserve">neoprávnené </w:t>
      </w:r>
      <w:r w:rsidR="0020213F">
        <w:rPr>
          <w:rFonts w:ascii="Arial" w:hAnsi="Arial" w:cs="Arial"/>
          <w:color w:val="000000" w:themeColor="text1"/>
          <w:sz w:val="19"/>
          <w:szCs w:val="19"/>
        </w:rPr>
        <w:t xml:space="preserve">výdavky </w:t>
      </w:r>
      <w:r w:rsidRPr="008F50A5">
        <w:rPr>
          <w:rFonts w:ascii="Arial" w:hAnsi="Arial" w:cs="Arial"/>
          <w:color w:val="000000" w:themeColor="text1"/>
          <w:sz w:val="19"/>
          <w:szCs w:val="19"/>
        </w:rPr>
        <w:t xml:space="preserve">(tie následne vyhodnotí a vyčísli v hodnotiacich kritériách 4.1, 4.2 a 4.4.). </w:t>
      </w:r>
    </w:p>
    <w:p w14:paraId="4A42E7C0" w14:textId="3F389B56" w:rsidR="00AD5A15" w:rsidRPr="00AD5A15" w:rsidRDefault="00AD5A15" w:rsidP="001A6468">
      <w:pPr>
        <w:spacing w:after="0" w:line="240" w:lineRule="auto"/>
        <w:jc w:val="both"/>
        <w:rPr>
          <w:rFonts w:ascii="Arial" w:hAnsi="Arial" w:cs="Arial"/>
          <w:sz w:val="19"/>
          <w:szCs w:val="19"/>
          <w:lang w:eastAsia="sk-SK"/>
        </w:rPr>
      </w:pPr>
      <w:r w:rsidRPr="008F50A5">
        <w:rPr>
          <w:rFonts w:ascii="Arial" w:hAnsi="Arial" w:cs="Arial"/>
          <w:sz w:val="19"/>
          <w:szCs w:val="19"/>
          <w:lang w:eastAsia="sk-SK"/>
        </w:rPr>
        <w:lastRenderedPageBreak/>
        <w:t>V prípade, ak hodnotiteľ vyhodnotí niektorú z hlavných aktivít projektu ako nevhodnú, resp. neúčelnú (napr. z titulu neexistencie logického prepojenia na východiskovú situáciu alebo ciele projektu) a tieto tvoria menej ako 30</w:t>
      </w:r>
      <w:r w:rsidRPr="008F50A5">
        <w:rPr>
          <w:rFonts w:ascii="Arial" w:hAnsi="Arial" w:cs="Arial"/>
          <w:sz w:val="19"/>
          <w:szCs w:val="19"/>
        </w:rPr>
        <w:t>%</w:t>
      </w:r>
      <w:r w:rsidR="00AF4850">
        <w:rPr>
          <w:rFonts w:ascii="Arial" w:hAnsi="Arial" w:cs="Arial"/>
          <w:sz w:val="19"/>
          <w:szCs w:val="19"/>
        </w:rPr>
        <w:t xml:space="preserve"> (vrátane)</w:t>
      </w:r>
      <w:r w:rsidRPr="008F50A5">
        <w:rPr>
          <w:rFonts w:ascii="Arial" w:hAnsi="Arial" w:cs="Arial"/>
          <w:sz w:val="19"/>
          <w:szCs w:val="19"/>
        </w:rPr>
        <w:t xml:space="preserve"> neoprávnených výdavkov z celkových oprávnených výdavkov projektu</w:t>
      </w:r>
      <w:r w:rsidRPr="008F50A5">
        <w:rPr>
          <w:rFonts w:ascii="Arial" w:hAnsi="Arial" w:cs="Arial"/>
          <w:sz w:val="19"/>
          <w:szCs w:val="19"/>
          <w:lang w:eastAsia="sk-SK"/>
        </w:rPr>
        <w:t>, tak určí výdavky na takúto aktivitu ako neoprávnené. Takéto výdavky majú za</w:t>
      </w:r>
      <w:r w:rsidRPr="008F50A5">
        <w:rPr>
          <w:rFonts w:ascii="Arial" w:hAnsi="Arial" w:cs="Arial"/>
          <w:sz w:val="19"/>
          <w:szCs w:val="19"/>
        </w:rPr>
        <w:t xml:space="preserve"> následok zníženie celkovej výšky oprávnených výdavkov projektu.</w:t>
      </w:r>
      <w:r w:rsidRPr="008F50A5">
        <w:rPr>
          <w:rFonts w:ascii="Arial" w:hAnsi="Arial" w:cs="Arial"/>
          <w:sz w:val="19"/>
          <w:szCs w:val="19"/>
          <w:lang w:eastAsia="sk-SK"/>
        </w:rPr>
        <w:t xml:space="preserve"> </w:t>
      </w:r>
      <w:r w:rsidR="008F50A5" w:rsidRPr="008F50A5">
        <w:rPr>
          <w:rFonts w:ascii="Arial" w:hAnsi="Arial" w:cs="Arial"/>
          <w:sz w:val="19"/>
          <w:szCs w:val="19"/>
          <w:lang w:eastAsia="sk-SK"/>
        </w:rPr>
        <w:t>H</w:t>
      </w:r>
      <w:r w:rsidRPr="008F50A5">
        <w:rPr>
          <w:rFonts w:ascii="Arial" w:hAnsi="Arial" w:cs="Arial"/>
          <w:sz w:val="19"/>
          <w:szCs w:val="19"/>
          <w:lang w:eastAsia="sk-SK"/>
        </w:rPr>
        <w:t>odnotiteľ uvedie v </w:t>
      </w:r>
      <w:r w:rsidRPr="008F50A5">
        <w:rPr>
          <w:rFonts w:ascii="Arial" w:hAnsi="Arial" w:cs="Arial"/>
          <w:sz w:val="19"/>
          <w:szCs w:val="19"/>
        </w:rPr>
        <w:t xml:space="preserve">komentári % identifikovaných neoprávnených výdavkov v procese hodnotenia. </w:t>
      </w:r>
      <w:r w:rsidRPr="008F50A5">
        <w:rPr>
          <w:rFonts w:ascii="Arial" w:hAnsi="Arial" w:cs="Arial"/>
          <w:sz w:val="19"/>
          <w:szCs w:val="19"/>
          <w:lang w:eastAsia="sk-SK"/>
        </w:rPr>
        <w:t>Zároveň zadefinuje potrebu príp</w:t>
      </w:r>
      <w:r w:rsidR="008E73BA">
        <w:rPr>
          <w:rFonts w:ascii="Arial" w:hAnsi="Arial" w:cs="Arial"/>
          <w:sz w:val="19"/>
          <w:szCs w:val="19"/>
          <w:lang w:eastAsia="sk-SK"/>
        </w:rPr>
        <w:t>a</w:t>
      </w:r>
      <w:r w:rsidR="0020213F">
        <w:rPr>
          <w:rFonts w:ascii="Arial" w:hAnsi="Arial" w:cs="Arial"/>
          <w:sz w:val="19"/>
          <w:szCs w:val="19"/>
          <w:lang w:eastAsia="sk-SK"/>
        </w:rPr>
        <w:t>dných</w:t>
      </w:r>
      <w:r w:rsidRPr="008F50A5">
        <w:rPr>
          <w:rFonts w:ascii="Arial" w:hAnsi="Arial" w:cs="Arial"/>
          <w:sz w:val="19"/>
          <w:szCs w:val="19"/>
          <w:lang w:eastAsia="sk-SK"/>
        </w:rPr>
        <w:t xml:space="preserve"> ďalších súvisiacich úprav projektu (napr. časový rámec realizácie aktivít projektu) a konkrétne skutočnosti uvedie v komentári </w:t>
      </w:r>
      <w:r w:rsidR="008F50A5" w:rsidRPr="008F50A5">
        <w:rPr>
          <w:rFonts w:ascii="Arial" w:hAnsi="Arial" w:cs="Arial"/>
          <w:sz w:val="19"/>
          <w:szCs w:val="19"/>
          <w:lang w:eastAsia="sk-SK"/>
        </w:rPr>
        <w:t>h</w:t>
      </w:r>
      <w:r w:rsidRPr="008F50A5">
        <w:rPr>
          <w:rFonts w:ascii="Arial" w:hAnsi="Arial" w:cs="Arial"/>
          <w:sz w:val="19"/>
          <w:szCs w:val="19"/>
          <w:lang w:eastAsia="sk-SK"/>
        </w:rPr>
        <w:t>odnotiaceho hárku a</w:t>
      </w:r>
      <w:r w:rsidRPr="008F50A5">
        <w:rPr>
          <w:rFonts w:ascii="Arial" w:hAnsi="Arial" w:cs="Arial"/>
          <w:sz w:val="19"/>
          <w:szCs w:val="19"/>
        </w:rPr>
        <w:t xml:space="preserve"> proces hodnotenia naďalej môže pokračovať.</w:t>
      </w:r>
    </w:p>
    <w:p w14:paraId="03C18D24" w14:textId="77777777"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6"/>
        <w:tblW w:w="4956" w:type="pct"/>
        <w:tblLayout w:type="fixed"/>
        <w:tblLook w:val="04A0" w:firstRow="1" w:lastRow="0" w:firstColumn="1" w:lastColumn="0" w:noHBand="0" w:noVBand="1"/>
      </w:tblPr>
      <w:tblGrid>
        <w:gridCol w:w="570"/>
        <w:gridCol w:w="2561"/>
        <w:gridCol w:w="3784"/>
        <w:gridCol w:w="1514"/>
        <w:gridCol w:w="1490"/>
        <w:gridCol w:w="5074"/>
      </w:tblGrid>
      <w:tr w:rsidR="00225FE4" w:rsidRPr="00797B60" w14:paraId="552A1C2D" w14:textId="77777777" w:rsidTr="00B36ABB">
        <w:trPr>
          <w:trHeight w:val="397"/>
        </w:trPr>
        <w:tc>
          <w:tcPr>
            <w:tcW w:w="190" w:type="pct"/>
            <w:shd w:val="clear" w:color="auto" w:fill="DEEAF6" w:themeFill="accent1" w:themeFillTint="33"/>
            <w:vAlign w:val="center"/>
            <w:hideMark/>
          </w:tcPr>
          <w:p w14:paraId="33505022"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54" w:type="pct"/>
            <w:shd w:val="clear" w:color="auto" w:fill="DEEAF6" w:themeFill="accent1" w:themeFillTint="33"/>
            <w:vAlign w:val="center"/>
            <w:hideMark/>
          </w:tcPr>
          <w:p w14:paraId="2B1EE8B7"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262" w:type="pct"/>
            <w:shd w:val="clear" w:color="auto" w:fill="DEEAF6" w:themeFill="accent1" w:themeFillTint="33"/>
            <w:vAlign w:val="center"/>
            <w:hideMark/>
          </w:tcPr>
          <w:p w14:paraId="5BD28F71"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5" w:type="pct"/>
            <w:shd w:val="clear" w:color="auto" w:fill="DEEAF6" w:themeFill="accent1" w:themeFillTint="33"/>
            <w:vAlign w:val="center"/>
            <w:hideMark/>
          </w:tcPr>
          <w:p w14:paraId="37D5CF86" w14:textId="77777777" w:rsidR="00225FE4" w:rsidRPr="00797B60" w:rsidRDefault="00225FE4"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7" w:type="pct"/>
            <w:shd w:val="clear" w:color="auto" w:fill="DEEAF6" w:themeFill="accent1" w:themeFillTint="33"/>
            <w:vAlign w:val="center"/>
            <w:hideMark/>
          </w:tcPr>
          <w:p w14:paraId="2087099E" w14:textId="77777777" w:rsidR="00225FE4" w:rsidRPr="00797B60" w:rsidRDefault="00225FE4"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693" w:type="pct"/>
            <w:shd w:val="clear" w:color="auto" w:fill="DEEAF6" w:themeFill="accent1" w:themeFillTint="33"/>
            <w:vAlign w:val="center"/>
            <w:hideMark/>
          </w:tcPr>
          <w:p w14:paraId="7788C63D"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2FFCBA47" w14:textId="77777777" w:rsidTr="00B36ABB">
        <w:trPr>
          <w:trHeight w:val="375"/>
        </w:trPr>
        <w:tc>
          <w:tcPr>
            <w:tcW w:w="190" w:type="pct"/>
            <w:vMerge w:val="restart"/>
            <w:tcBorders>
              <w:top w:val="single" w:sz="4" w:space="0" w:color="auto"/>
              <w:left w:val="single" w:sz="4" w:space="0" w:color="auto"/>
              <w:bottom w:val="single" w:sz="4" w:space="0" w:color="auto"/>
              <w:right w:val="single" w:sz="4" w:space="0" w:color="auto"/>
            </w:tcBorders>
            <w:vAlign w:val="center"/>
            <w:hideMark/>
          </w:tcPr>
          <w:p w14:paraId="4B87DAAA"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2.2</w:t>
            </w:r>
          </w:p>
        </w:tc>
        <w:tc>
          <w:tcPr>
            <w:tcW w:w="854" w:type="pct"/>
            <w:vMerge w:val="restart"/>
            <w:tcBorders>
              <w:top w:val="single" w:sz="4" w:space="0" w:color="auto"/>
              <w:left w:val="single" w:sz="4" w:space="0" w:color="auto"/>
              <w:bottom w:val="single" w:sz="4" w:space="0" w:color="auto"/>
              <w:right w:val="single" w:sz="4" w:space="0" w:color="auto"/>
            </w:tcBorders>
            <w:vAlign w:val="center"/>
            <w:hideMark/>
          </w:tcPr>
          <w:p w14:paraId="35DC9050"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Posúdenie vhodnosti navrhovaných aktivít z vecného a časového hľadiska</w:t>
            </w:r>
          </w:p>
        </w:tc>
        <w:tc>
          <w:tcPr>
            <w:tcW w:w="1262" w:type="pct"/>
            <w:vMerge w:val="restart"/>
            <w:tcBorders>
              <w:top w:val="single" w:sz="4" w:space="0" w:color="auto"/>
              <w:left w:val="single" w:sz="4" w:space="0" w:color="auto"/>
              <w:bottom w:val="single" w:sz="4" w:space="0" w:color="auto"/>
              <w:right w:val="single" w:sz="4" w:space="0" w:color="auto"/>
            </w:tcBorders>
            <w:vAlign w:val="center"/>
            <w:hideMark/>
          </w:tcPr>
          <w:p w14:paraId="69991DC2"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505" w:type="pct"/>
            <w:vMerge w:val="restart"/>
            <w:tcBorders>
              <w:top w:val="single" w:sz="4" w:space="0" w:color="auto"/>
              <w:left w:val="single" w:sz="4" w:space="0" w:color="auto"/>
              <w:bottom w:val="single" w:sz="4" w:space="0" w:color="auto"/>
              <w:right w:val="single" w:sz="4" w:space="0" w:color="auto"/>
            </w:tcBorders>
            <w:vAlign w:val="center"/>
          </w:tcPr>
          <w:p w14:paraId="32178D5E"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Bodové kritérium</w:t>
            </w:r>
          </w:p>
          <w:p w14:paraId="4C972C95"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7" w:type="pct"/>
            <w:tcBorders>
              <w:top w:val="single" w:sz="4" w:space="0" w:color="auto"/>
              <w:left w:val="single" w:sz="4" w:space="0" w:color="auto"/>
              <w:bottom w:val="single" w:sz="4" w:space="0" w:color="auto"/>
              <w:right w:val="single" w:sz="4" w:space="0" w:color="auto"/>
            </w:tcBorders>
            <w:vAlign w:val="center"/>
            <w:hideMark/>
          </w:tcPr>
          <w:p w14:paraId="5E963D5F"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6</w:t>
            </w:r>
          </w:p>
        </w:tc>
        <w:tc>
          <w:tcPr>
            <w:tcW w:w="1693" w:type="pct"/>
            <w:tcBorders>
              <w:top w:val="single" w:sz="4" w:space="0" w:color="auto"/>
              <w:left w:val="single" w:sz="4" w:space="0" w:color="auto"/>
              <w:bottom w:val="single" w:sz="4" w:space="0" w:color="auto"/>
              <w:right w:val="single" w:sz="4" w:space="0" w:color="auto"/>
            </w:tcBorders>
            <w:vAlign w:val="center"/>
            <w:hideMark/>
          </w:tcPr>
          <w:p w14:paraId="44BD5F45"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7B6530" w:rsidRPr="00797B60" w14:paraId="3EF6ABFF" w14:textId="77777777" w:rsidTr="00B36ABB">
        <w:trPr>
          <w:trHeight w:val="495"/>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0D82F1F7"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854" w:type="pct"/>
            <w:vMerge/>
            <w:tcBorders>
              <w:top w:val="single" w:sz="4" w:space="0" w:color="auto"/>
              <w:left w:val="single" w:sz="4" w:space="0" w:color="auto"/>
              <w:bottom w:val="single" w:sz="4" w:space="0" w:color="auto"/>
              <w:right w:val="single" w:sz="4" w:space="0" w:color="auto"/>
            </w:tcBorders>
            <w:vAlign w:val="center"/>
            <w:hideMark/>
          </w:tcPr>
          <w:p w14:paraId="73893EBC"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1262" w:type="pct"/>
            <w:vMerge/>
            <w:tcBorders>
              <w:top w:val="single" w:sz="4" w:space="0" w:color="auto"/>
              <w:left w:val="single" w:sz="4" w:space="0" w:color="auto"/>
              <w:bottom w:val="single" w:sz="4" w:space="0" w:color="auto"/>
              <w:right w:val="single" w:sz="4" w:space="0" w:color="auto"/>
            </w:tcBorders>
            <w:vAlign w:val="center"/>
            <w:hideMark/>
          </w:tcPr>
          <w:p w14:paraId="7338A05D"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505" w:type="pct"/>
            <w:vMerge/>
            <w:tcBorders>
              <w:top w:val="single" w:sz="4" w:space="0" w:color="auto"/>
              <w:left w:val="single" w:sz="4" w:space="0" w:color="auto"/>
              <w:bottom w:val="single" w:sz="4" w:space="0" w:color="auto"/>
              <w:right w:val="single" w:sz="4" w:space="0" w:color="auto"/>
            </w:tcBorders>
            <w:vAlign w:val="center"/>
            <w:hideMark/>
          </w:tcPr>
          <w:p w14:paraId="5E6D098B"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497" w:type="pct"/>
            <w:tcBorders>
              <w:top w:val="single" w:sz="4" w:space="0" w:color="auto"/>
              <w:left w:val="single" w:sz="4" w:space="0" w:color="auto"/>
              <w:bottom w:val="single" w:sz="4" w:space="0" w:color="auto"/>
              <w:right w:val="single" w:sz="4" w:space="0" w:color="auto"/>
            </w:tcBorders>
            <w:vAlign w:val="center"/>
          </w:tcPr>
          <w:p w14:paraId="1813F9C8"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3</w:t>
            </w:r>
          </w:p>
        </w:tc>
        <w:tc>
          <w:tcPr>
            <w:tcW w:w="1693" w:type="pct"/>
            <w:tcBorders>
              <w:top w:val="single" w:sz="4" w:space="0" w:color="auto"/>
              <w:left w:val="single" w:sz="4" w:space="0" w:color="auto"/>
              <w:bottom w:val="single" w:sz="4" w:space="0" w:color="auto"/>
              <w:right w:val="single" w:sz="4" w:space="0" w:color="auto"/>
            </w:tcBorders>
            <w:vAlign w:val="center"/>
            <w:hideMark/>
          </w:tcPr>
          <w:p w14:paraId="516230CB"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prepojené, časové lehoty realizácie aktivít nie sú reálne, nie sú chronologicky usporiadané a nie sú v súlade so súvisiacou dokumentáciou.</w:t>
            </w:r>
          </w:p>
        </w:tc>
      </w:tr>
      <w:tr w:rsidR="007B6530" w:rsidRPr="00797B60" w14:paraId="6F5FE68D" w14:textId="77777777" w:rsidTr="00B36ABB">
        <w:trPr>
          <w:trHeight w:val="69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18311DB8"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854" w:type="pct"/>
            <w:vMerge/>
            <w:tcBorders>
              <w:top w:val="single" w:sz="4" w:space="0" w:color="auto"/>
              <w:left w:val="single" w:sz="4" w:space="0" w:color="auto"/>
              <w:bottom w:val="single" w:sz="4" w:space="0" w:color="auto"/>
              <w:right w:val="single" w:sz="4" w:space="0" w:color="auto"/>
            </w:tcBorders>
            <w:vAlign w:val="center"/>
            <w:hideMark/>
          </w:tcPr>
          <w:p w14:paraId="2F4DEBA5"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1262" w:type="pct"/>
            <w:vMerge/>
            <w:tcBorders>
              <w:top w:val="single" w:sz="4" w:space="0" w:color="auto"/>
              <w:left w:val="single" w:sz="4" w:space="0" w:color="auto"/>
              <w:bottom w:val="single" w:sz="4" w:space="0" w:color="auto"/>
              <w:right w:val="single" w:sz="4" w:space="0" w:color="auto"/>
            </w:tcBorders>
            <w:vAlign w:val="center"/>
            <w:hideMark/>
          </w:tcPr>
          <w:p w14:paraId="5B55DD93"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505" w:type="pct"/>
            <w:vMerge/>
            <w:tcBorders>
              <w:top w:val="single" w:sz="4" w:space="0" w:color="auto"/>
              <w:left w:val="single" w:sz="4" w:space="0" w:color="auto"/>
              <w:bottom w:val="single" w:sz="4" w:space="0" w:color="auto"/>
              <w:right w:val="single" w:sz="4" w:space="0" w:color="auto"/>
            </w:tcBorders>
            <w:vAlign w:val="center"/>
            <w:hideMark/>
          </w:tcPr>
          <w:p w14:paraId="082238EE"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497" w:type="pct"/>
            <w:tcBorders>
              <w:top w:val="single" w:sz="4" w:space="0" w:color="auto"/>
              <w:left w:val="single" w:sz="4" w:space="0" w:color="auto"/>
              <w:bottom w:val="single" w:sz="4" w:space="0" w:color="auto"/>
              <w:right w:val="single" w:sz="4" w:space="0" w:color="auto"/>
            </w:tcBorders>
            <w:vAlign w:val="center"/>
            <w:hideMark/>
          </w:tcPr>
          <w:p w14:paraId="23EEC4D9"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0</w:t>
            </w:r>
          </w:p>
        </w:tc>
        <w:tc>
          <w:tcPr>
            <w:tcW w:w="1693" w:type="pct"/>
            <w:tcBorders>
              <w:top w:val="single" w:sz="4" w:space="0" w:color="auto"/>
              <w:left w:val="single" w:sz="4" w:space="0" w:color="auto"/>
              <w:bottom w:val="single" w:sz="4" w:space="0" w:color="auto"/>
              <w:right w:val="single" w:sz="4" w:space="0" w:color="auto"/>
            </w:tcBorders>
            <w:vAlign w:val="center"/>
            <w:hideMark/>
          </w:tcPr>
          <w:p w14:paraId="1A029020"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prepojené, časové lehoty realizácie aktivít nie sú reálne, nie sú chronologicky usporiadané, nie sú v súlade so súvisiacou dokumentáciou. </w:t>
            </w:r>
          </w:p>
        </w:tc>
      </w:tr>
    </w:tbl>
    <w:p w14:paraId="44288D02" w14:textId="228C9947" w:rsidR="000A5DED" w:rsidRPr="00C8207B" w:rsidRDefault="000A5DED" w:rsidP="001A646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 časti</w:t>
      </w:r>
      <w:r w:rsidR="003B4B69">
        <w:rPr>
          <w:rFonts w:ascii="Arial" w:hAnsi="Arial" w:cs="Arial"/>
          <w:color w:val="000000" w:themeColor="text1"/>
          <w:sz w:val="19"/>
          <w:szCs w:val="19"/>
        </w:rPr>
        <w:t>ach</w:t>
      </w:r>
      <w:r w:rsidRPr="00C8207B">
        <w:rPr>
          <w:rFonts w:ascii="Arial" w:hAnsi="Arial" w:cs="Arial"/>
          <w:color w:val="000000" w:themeColor="text1"/>
          <w:sz w:val="19"/>
          <w:szCs w:val="19"/>
        </w:rPr>
        <w:t xml:space="preserve"> ŽoNFP</w:t>
      </w:r>
      <w:r w:rsidR="003B4B69">
        <w:rPr>
          <w:rFonts w:ascii="Arial" w:hAnsi="Arial" w:cs="Arial"/>
          <w:color w:val="000000" w:themeColor="text1"/>
          <w:sz w:val="19"/>
          <w:szCs w:val="19"/>
        </w:rPr>
        <w:t>:</w:t>
      </w:r>
      <w:r w:rsidRPr="00C8207B">
        <w:rPr>
          <w:rFonts w:ascii="Arial" w:hAnsi="Arial" w:cs="Arial"/>
          <w:color w:val="000000" w:themeColor="text1"/>
          <w:sz w:val="19"/>
          <w:szCs w:val="19"/>
        </w:rPr>
        <w:t xml:space="preserve"> </w:t>
      </w:r>
      <w:r w:rsidR="003B4B69" w:rsidRPr="00C8207B">
        <w:rPr>
          <w:rFonts w:ascii="Arial" w:hAnsi="Arial" w:cs="Arial"/>
          <w:color w:val="000000" w:themeColor="text1"/>
          <w:sz w:val="19"/>
          <w:szCs w:val="19"/>
        </w:rPr>
        <w:t>7.2</w:t>
      </w:r>
      <w:r w:rsidR="006A0FEB">
        <w:rPr>
          <w:rFonts w:ascii="Arial" w:hAnsi="Arial" w:cs="Arial"/>
          <w:color w:val="000000" w:themeColor="text1"/>
          <w:sz w:val="19"/>
          <w:szCs w:val="19"/>
        </w:rPr>
        <w:t>.</w:t>
      </w:r>
      <w:r w:rsidR="003B4B69">
        <w:rPr>
          <w:rFonts w:ascii="Arial" w:hAnsi="Arial" w:cs="Arial"/>
          <w:color w:val="000000" w:themeColor="text1"/>
          <w:sz w:val="19"/>
          <w:szCs w:val="19"/>
        </w:rPr>
        <w:t xml:space="preserve"> </w:t>
      </w:r>
      <w:r w:rsidRPr="00C8207B">
        <w:rPr>
          <w:rFonts w:ascii="Arial" w:hAnsi="Arial" w:cs="Arial"/>
          <w:color w:val="000000" w:themeColor="text1"/>
          <w:sz w:val="19"/>
          <w:szCs w:val="19"/>
        </w:rPr>
        <w:t>Spôsob realizácie aktivít projektu, 9</w:t>
      </w:r>
      <w:r w:rsidR="006A0FEB">
        <w:rPr>
          <w:rFonts w:ascii="Arial" w:hAnsi="Arial" w:cs="Arial"/>
          <w:color w:val="000000" w:themeColor="text1"/>
          <w:sz w:val="19"/>
          <w:szCs w:val="19"/>
        </w:rPr>
        <w:t>.</w:t>
      </w:r>
      <w:r w:rsidRPr="00C8207B">
        <w:rPr>
          <w:rFonts w:ascii="Arial" w:hAnsi="Arial" w:cs="Arial"/>
          <w:color w:val="000000" w:themeColor="text1"/>
          <w:sz w:val="19"/>
          <w:szCs w:val="19"/>
        </w:rPr>
        <w:t xml:space="preserve"> Harmonogram realizácie aktivít</w:t>
      </w:r>
      <w:r w:rsidRPr="003A004E">
        <w:rPr>
          <w:rFonts w:ascii="Arial" w:hAnsi="Arial" w:cs="Arial"/>
          <w:color w:val="000000" w:themeColor="text1"/>
          <w:sz w:val="19"/>
          <w:szCs w:val="19"/>
        </w:rPr>
        <w:t xml:space="preserve">, </w:t>
      </w:r>
      <w:r w:rsidR="003B4B69">
        <w:rPr>
          <w:rFonts w:ascii="Arial" w:hAnsi="Arial" w:cs="Arial"/>
          <w:color w:val="000000" w:themeColor="text1"/>
          <w:sz w:val="19"/>
          <w:szCs w:val="19"/>
        </w:rPr>
        <w:t>p</w:t>
      </w:r>
      <w:r w:rsidRPr="003A004E">
        <w:rPr>
          <w:rFonts w:ascii="Arial" w:hAnsi="Arial" w:cs="Arial"/>
          <w:color w:val="000000" w:themeColor="text1"/>
          <w:sz w:val="19"/>
          <w:szCs w:val="19"/>
        </w:rPr>
        <w:t xml:space="preserve">ríloha Právoplatné rozhodnutie príslušného stavebného úradu, </w:t>
      </w:r>
      <w:r w:rsidR="003B4B69">
        <w:rPr>
          <w:rFonts w:ascii="Arial" w:hAnsi="Arial" w:cs="Arial"/>
          <w:color w:val="000000" w:themeColor="text1"/>
          <w:sz w:val="19"/>
          <w:szCs w:val="19"/>
        </w:rPr>
        <w:t>p</w:t>
      </w:r>
      <w:r w:rsidRPr="003A004E">
        <w:rPr>
          <w:rFonts w:ascii="Arial" w:hAnsi="Arial" w:cs="Arial"/>
          <w:color w:val="000000" w:themeColor="text1"/>
          <w:sz w:val="19"/>
          <w:szCs w:val="19"/>
        </w:rPr>
        <w:t>ríloha Projektová dokumentácia.</w:t>
      </w:r>
    </w:p>
    <w:p w14:paraId="5E71D224" w14:textId="77777777" w:rsidR="004E0039" w:rsidRPr="00797B60" w:rsidRDefault="004E0039" w:rsidP="001A6468">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najmä plnenie nasledovných oblastí:</w:t>
      </w:r>
    </w:p>
    <w:p w14:paraId="4F978672" w14:textId="5A48D35E"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jednotlivé aktivity</w:t>
      </w:r>
      <w:r w:rsidR="00AF4850">
        <w:rPr>
          <w:rFonts w:ascii="Arial" w:hAnsi="Arial" w:cs="Arial"/>
          <w:color w:val="000000" w:themeColor="text1"/>
          <w:sz w:val="19"/>
          <w:szCs w:val="19"/>
          <w:lang w:val="sk-SK"/>
        </w:rPr>
        <w:t>, resp. čiastkové práce na</w:t>
      </w:r>
      <w:r w:rsidRPr="00797B60">
        <w:rPr>
          <w:rFonts w:ascii="Arial" w:hAnsi="Arial" w:cs="Arial"/>
          <w:color w:val="000000" w:themeColor="text1"/>
          <w:sz w:val="19"/>
          <w:szCs w:val="19"/>
          <w:lang w:val="sk-SK"/>
        </w:rPr>
        <w:t xml:space="preserve"> projekt</w:t>
      </w:r>
      <w:r w:rsidR="00AF4850">
        <w:rPr>
          <w:rFonts w:ascii="Arial" w:hAnsi="Arial" w:cs="Arial"/>
          <w:color w:val="000000" w:themeColor="text1"/>
          <w:sz w:val="19"/>
          <w:szCs w:val="19"/>
          <w:lang w:val="sk-SK"/>
        </w:rPr>
        <w:t>e</w:t>
      </w:r>
      <w:r w:rsidRPr="00797B60">
        <w:rPr>
          <w:rFonts w:ascii="Arial" w:hAnsi="Arial" w:cs="Arial"/>
          <w:color w:val="000000" w:themeColor="text1"/>
          <w:sz w:val="19"/>
          <w:szCs w:val="19"/>
          <w:lang w:val="sk-SK"/>
        </w:rPr>
        <w:t xml:space="preserve"> na seba vecne a logicky nadväzujú</w:t>
      </w:r>
      <w:r w:rsidR="009877F6">
        <w:rPr>
          <w:rFonts w:ascii="Arial" w:hAnsi="Arial" w:cs="Arial"/>
          <w:color w:val="000000" w:themeColor="text1"/>
          <w:sz w:val="19"/>
          <w:szCs w:val="19"/>
          <w:lang w:val="sk-SK"/>
        </w:rPr>
        <w:t>,</w:t>
      </w:r>
    </w:p>
    <w:p w14:paraId="030D9551" w14:textId="0C743ABD"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jednotlivé aktivity sú uvedené v správnej časovej nadväznosti</w:t>
      </w:r>
      <w:r w:rsidR="009877F6">
        <w:rPr>
          <w:rFonts w:ascii="Arial" w:hAnsi="Arial" w:cs="Arial"/>
          <w:color w:val="000000" w:themeColor="text1"/>
          <w:sz w:val="19"/>
          <w:szCs w:val="19"/>
          <w:lang w:val="sk-SK"/>
        </w:rPr>
        <w:t>,</w:t>
      </w:r>
    </w:p>
    <w:p w14:paraId="3B25E5FF" w14:textId="61FE1AFB"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dĺžka trvania jednotlivých aktivít je realistická (napr. v zmysle stavebno-technologických postupov)</w:t>
      </w:r>
      <w:r w:rsidR="009877F6">
        <w:rPr>
          <w:rFonts w:ascii="Arial" w:hAnsi="Arial" w:cs="Arial"/>
          <w:color w:val="000000" w:themeColor="text1"/>
          <w:sz w:val="19"/>
          <w:szCs w:val="19"/>
          <w:lang w:val="sk-SK"/>
        </w:rPr>
        <w:t>,</w:t>
      </w:r>
    </w:p>
    <w:p w14:paraId="37F52980" w14:textId="36E19B42"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lastRenderedPageBreak/>
        <w:t xml:space="preserve">časové obdobie realizácie projektu je v súlade s ďalšími lehotami vyplývajúcimi z legislatívy SR, relevantnými zmluvnými vzťahmi, resp. relevantnými povoleniami súvisiacimi s realizáciou projektu (napr. súlad harmonogramu realizácie projektu s lehotami uvedenými v stavebnom povolení).  </w:t>
      </w:r>
    </w:p>
    <w:p w14:paraId="5345F761" w14:textId="77777777"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priradí príslušnú bodovú hodnotu (6,3,0) v zmysle popisu aplikácie hodnotiaceho kritéria.</w:t>
      </w:r>
    </w:p>
    <w:p w14:paraId="3E3022F3" w14:textId="77777777" w:rsidR="004E0039" w:rsidRPr="00797B60" w:rsidRDefault="004E0039" w:rsidP="001A6468">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6"/>
        <w:tblW w:w="4956" w:type="pct"/>
        <w:tblLayout w:type="fixed"/>
        <w:tblLook w:val="04A0" w:firstRow="1" w:lastRow="0" w:firstColumn="1" w:lastColumn="0" w:noHBand="0" w:noVBand="1"/>
      </w:tblPr>
      <w:tblGrid>
        <w:gridCol w:w="570"/>
        <w:gridCol w:w="2375"/>
        <w:gridCol w:w="3970"/>
        <w:gridCol w:w="1514"/>
        <w:gridCol w:w="1490"/>
        <w:gridCol w:w="5074"/>
      </w:tblGrid>
      <w:tr w:rsidR="00225FE4" w:rsidRPr="00797B60" w14:paraId="1A25B90D" w14:textId="77777777" w:rsidTr="00B36ABB">
        <w:trPr>
          <w:trHeight w:val="397"/>
        </w:trPr>
        <w:tc>
          <w:tcPr>
            <w:tcW w:w="190" w:type="pct"/>
            <w:shd w:val="clear" w:color="auto" w:fill="DEEAF6" w:themeFill="accent1" w:themeFillTint="33"/>
            <w:vAlign w:val="center"/>
            <w:hideMark/>
          </w:tcPr>
          <w:p w14:paraId="57B98E88" w14:textId="77777777" w:rsidR="00225FE4" w:rsidRPr="00797B60" w:rsidRDefault="00225FE4" w:rsidP="008956BB">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792" w:type="pct"/>
            <w:shd w:val="clear" w:color="auto" w:fill="DEEAF6" w:themeFill="accent1" w:themeFillTint="33"/>
            <w:vAlign w:val="center"/>
            <w:hideMark/>
          </w:tcPr>
          <w:p w14:paraId="049DD179" w14:textId="77777777" w:rsidR="00225FE4" w:rsidRPr="00797B60" w:rsidRDefault="00225FE4" w:rsidP="008956BB">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324" w:type="pct"/>
            <w:shd w:val="clear" w:color="auto" w:fill="DEEAF6" w:themeFill="accent1" w:themeFillTint="33"/>
            <w:vAlign w:val="center"/>
            <w:hideMark/>
          </w:tcPr>
          <w:p w14:paraId="3579CF2C" w14:textId="77777777" w:rsidR="00225FE4" w:rsidRPr="00797B60" w:rsidRDefault="00225FE4" w:rsidP="008956BB">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5" w:type="pct"/>
            <w:shd w:val="clear" w:color="auto" w:fill="DEEAF6" w:themeFill="accent1" w:themeFillTint="33"/>
            <w:vAlign w:val="center"/>
            <w:hideMark/>
          </w:tcPr>
          <w:p w14:paraId="1D0D9803" w14:textId="77777777" w:rsidR="00225FE4" w:rsidRPr="00797B60" w:rsidRDefault="00225FE4" w:rsidP="008956BB">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7" w:type="pct"/>
            <w:shd w:val="clear" w:color="auto" w:fill="DEEAF6" w:themeFill="accent1" w:themeFillTint="33"/>
            <w:vAlign w:val="center"/>
            <w:hideMark/>
          </w:tcPr>
          <w:p w14:paraId="2D8D7A71" w14:textId="77777777" w:rsidR="00225FE4" w:rsidRPr="00797B60" w:rsidRDefault="00225FE4" w:rsidP="008956BB">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693" w:type="pct"/>
            <w:shd w:val="clear" w:color="auto" w:fill="DEEAF6" w:themeFill="accent1" w:themeFillTint="33"/>
            <w:vAlign w:val="center"/>
            <w:hideMark/>
          </w:tcPr>
          <w:p w14:paraId="279F023D" w14:textId="77777777" w:rsidR="00225FE4" w:rsidRPr="00797B60" w:rsidRDefault="00225FE4" w:rsidP="008956BB">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038A85E5" w14:textId="77777777" w:rsidTr="00B36ABB">
        <w:trPr>
          <w:trHeight w:val="420"/>
        </w:trPr>
        <w:tc>
          <w:tcPr>
            <w:tcW w:w="190" w:type="pct"/>
            <w:vMerge w:val="restart"/>
            <w:tcBorders>
              <w:top w:val="single" w:sz="4" w:space="0" w:color="auto"/>
              <w:left w:val="single" w:sz="4" w:space="0" w:color="auto"/>
              <w:bottom w:val="single" w:sz="4" w:space="0" w:color="auto"/>
              <w:right w:val="single" w:sz="4" w:space="0" w:color="auto"/>
            </w:tcBorders>
            <w:vAlign w:val="center"/>
            <w:hideMark/>
          </w:tcPr>
          <w:p w14:paraId="3438E7DD"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2.3</w:t>
            </w:r>
          </w:p>
        </w:tc>
        <w:tc>
          <w:tcPr>
            <w:tcW w:w="792" w:type="pct"/>
            <w:vMerge w:val="restart"/>
            <w:tcBorders>
              <w:top w:val="single" w:sz="4" w:space="0" w:color="auto"/>
              <w:left w:val="single" w:sz="4" w:space="0" w:color="auto"/>
              <w:bottom w:val="single" w:sz="4" w:space="0" w:color="auto"/>
              <w:right w:val="single" w:sz="4" w:space="0" w:color="auto"/>
            </w:tcBorders>
            <w:vAlign w:val="center"/>
            <w:hideMark/>
          </w:tcPr>
          <w:p w14:paraId="0623CF59"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1324" w:type="pct"/>
            <w:vMerge w:val="restart"/>
            <w:tcBorders>
              <w:top w:val="single" w:sz="4" w:space="0" w:color="auto"/>
              <w:left w:val="single" w:sz="4" w:space="0" w:color="auto"/>
              <w:bottom w:val="single" w:sz="4" w:space="0" w:color="auto"/>
              <w:right w:val="single" w:sz="4" w:space="0" w:color="auto"/>
            </w:tcBorders>
            <w:vAlign w:val="center"/>
            <w:hideMark/>
          </w:tcPr>
          <w:p w14:paraId="26D63671"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505" w:type="pct"/>
            <w:vMerge w:val="restart"/>
            <w:tcBorders>
              <w:top w:val="single" w:sz="4" w:space="0" w:color="auto"/>
              <w:left w:val="single" w:sz="4" w:space="0" w:color="auto"/>
              <w:bottom w:val="single" w:sz="4" w:space="0" w:color="auto"/>
              <w:right w:val="single" w:sz="4" w:space="0" w:color="auto"/>
            </w:tcBorders>
            <w:vAlign w:val="center"/>
          </w:tcPr>
          <w:p w14:paraId="02F34DDE"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Bodové kritérium</w:t>
            </w:r>
          </w:p>
          <w:p w14:paraId="4AFEF5B2"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p>
        </w:tc>
        <w:tc>
          <w:tcPr>
            <w:tcW w:w="497" w:type="pct"/>
            <w:tcBorders>
              <w:top w:val="single" w:sz="4" w:space="0" w:color="auto"/>
              <w:left w:val="single" w:sz="4" w:space="0" w:color="auto"/>
              <w:bottom w:val="single" w:sz="4" w:space="0" w:color="auto"/>
              <w:right w:val="single" w:sz="4" w:space="0" w:color="auto"/>
            </w:tcBorders>
            <w:vAlign w:val="center"/>
          </w:tcPr>
          <w:p w14:paraId="32248269"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3</w:t>
            </w:r>
          </w:p>
        </w:tc>
        <w:tc>
          <w:tcPr>
            <w:tcW w:w="1693" w:type="pct"/>
            <w:tcBorders>
              <w:top w:val="single" w:sz="4" w:space="0" w:color="auto"/>
              <w:left w:val="single" w:sz="4" w:space="0" w:color="auto"/>
              <w:bottom w:val="single" w:sz="4" w:space="0" w:color="auto"/>
              <w:right w:val="single" w:sz="4" w:space="0" w:color="auto"/>
            </w:tcBorders>
            <w:vAlign w:val="center"/>
            <w:hideMark/>
          </w:tcPr>
          <w:p w14:paraId="3DABD155"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7B6530" w:rsidRPr="00797B60" w14:paraId="44FB0902" w14:textId="77777777" w:rsidTr="00B36ABB">
        <w:trPr>
          <w:trHeight w:val="1296"/>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743F57C3"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792" w:type="pct"/>
            <w:vMerge/>
            <w:tcBorders>
              <w:top w:val="single" w:sz="4" w:space="0" w:color="auto"/>
              <w:left w:val="single" w:sz="4" w:space="0" w:color="auto"/>
              <w:bottom w:val="single" w:sz="4" w:space="0" w:color="auto"/>
              <w:right w:val="single" w:sz="4" w:space="0" w:color="auto"/>
            </w:tcBorders>
            <w:vAlign w:val="center"/>
            <w:hideMark/>
          </w:tcPr>
          <w:p w14:paraId="3D16CF2C"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1324" w:type="pct"/>
            <w:vMerge/>
            <w:tcBorders>
              <w:top w:val="single" w:sz="4" w:space="0" w:color="auto"/>
              <w:left w:val="single" w:sz="4" w:space="0" w:color="auto"/>
              <w:bottom w:val="single" w:sz="4" w:space="0" w:color="auto"/>
              <w:right w:val="single" w:sz="4" w:space="0" w:color="auto"/>
            </w:tcBorders>
            <w:vAlign w:val="center"/>
            <w:hideMark/>
          </w:tcPr>
          <w:p w14:paraId="2F16A43A"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505" w:type="pct"/>
            <w:vMerge/>
            <w:tcBorders>
              <w:top w:val="single" w:sz="4" w:space="0" w:color="auto"/>
              <w:left w:val="single" w:sz="4" w:space="0" w:color="auto"/>
              <w:bottom w:val="single" w:sz="4" w:space="0" w:color="auto"/>
              <w:right w:val="single" w:sz="4" w:space="0" w:color="auto"/>
            </w:tcBorders>
            <w:vAlign w:val="center"/>
            <w:hideMark/>
          </w:tcPr>
          <w:p w14:paraId="12A7055D" w14:textId="77777777" w:rsidR="007B6530" w:rsidRPr="00797B60" w:rsidRDefault="007B6530" w:rsidP="00721505">
            <w:pPr>
              <w:spacing w:line="288" w:lineRule="auto"/>
              <w:jc w:val="center"/>
              <w:rPr>
                <w:rFonts w:ascii="Arial" w:eastAsia="Helvetica" w:hAnsi="Arial" w:cs="Arial"/>
                <w:color w:val="000000" w:themeColor="text1"/>
                <w:sz w:val="19"/>
                <w:szCs w:val="19"/>
                <w:u w:color="000000"/>
              </w:rPr>
            </w:pPr>
          </w:p>
        </w:tc>
        <w:tc>
          <w:tcPr>
            <w:tcW w:w="497" w:type="pct"/>
            <w:tcBorders>
              <w:top w:val="single" w:sz="4" w:space="0" w:color="auto"/>
              <w:left w:val="single" w:sz="4" w:space="0" w:color="auto"/>
              <w:bottom w:val="single" w:sz="4" w:space="0" w:color="auto"/>
              <w:right w:val="single" w:sz="4" w:space="0" w:color="auto"/>
            </w:tcBorders>
            <w:vAlign w:val="center"/>
            <w:hideMark/>
          </w:tcPr>
          <w:p w14:paraId="2C856E6B"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0</w:t>
            </w:r>
          </w:p>
        </w:tc>
        <w:tc>
          <w:tcPr>
            <w:tcW w:w="1693" w:type="pct"/>
            <w:tcBorders>
              <w:top w:val="single" w:sz="4" w:space="0" w:color="auto"/>
              <w:left w:val="single" w:sz="4" w:space="0" w:color="auto"/>
              <w:bottom w:val="single" w:sz="4" w:space="0" w:color="auto"/>
              <w:right w:val="single" w:sz="4" w:space="0" w:color="auto"/>
            </w:tcBorders>
            <w:vAlign w:val="center"/>
            <w:hideMark/>
          </w:tcPr>
          <w:p w14:paraId="15E9CA1A"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Minimálne jeden z merateľných ukazovateľov vykazuje závažné nedostatky v nasledovných oblastiach: nereálna plánovaná hodnota z vecného, časového alebo finančného hľadiska.</w:t>
            </w:r>
          </w:p>
        </w:tc>
      </w:tr>
    </w:tbl>
    <w:p w14:paraId="6D956917" w14:textId="4E871CA9"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informácie uvedené v</w:t>
      </w:r>
      <w:r w:rsidR="005F2B62">
        <w:rPr>
          <w:rFonts w:ascii="Arial" w:hAnsi="Arial" w:cs="Arial"/>
          <w:color w:val="000000" w:themeColor="text1"/>
          <w:sz w:val="19"/>
          <w:szCs w:val="19"/>
        </w:rPr>
        <w:t> </w:t>
      </w:r>
      <w:r w:rsidRPr="00797B60">
        <w:rPr>
          <w:rFonts w:ascii="Arial" w:hAnsi="Arial" w:cs="Arial"/>
          <w:color w:val="000000" w:themeColor="text1"/>
          <w:sz w:val="19"/>
          <w:szCs w:val="19"/>
        </w:rPr>
        <w:t>časti</w:t>
      </w:r>
      <w:r w:rsidR="005F2B62">
        <w:rPr>
          <w:rFonts w:ascii="Arial" w:hAnsi="Arial" w:cs="Arial"/>
          <w:color w:val="000000" w:themeColor="text1"/>
          <w:sz w:val="19"/>
          <w:szCs w:val="19"/>
        </w:rPr>
        <w:t>ach ŽoNFP:</w:t>
      </w:r>
      <w:r w:rsidRPr="00797B60">
        <w:rPr>
          <w:rFonts w:ascii="Arial" w:hAnsi="Arial" w:cs="Arial"/>
          <w:color w:val="000000" w:themeColor="text1"/>
          <w:sz w:val="19"/>
          <w:szCs w:val="19"/>
        </w:rPr>
        <w:t xml:space="preserve"> 10.1. Aktivity projektu a očakávané merateľné ukazovatele a 10.2. Prehľad merateľných ukazovateľov projektu.</w:t>
      </w:r>
    </w:p>
    <w:p w14:paraId="17ED8F9E" w14:textId="77777777" w:rsidR="004E0039" w:rsidRPr="00797B60" w:rsidRDefault="004E0039" w:rsidP="001A6468">
      <w:pPr>
        <w:spacing w:after="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hodnotí najmä plnenie nasledovných oblastí:</w:t>
      </w:r>
    </w:p>
    <w:p w14:paraId="0FAB6868"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merateľné ukazovatele v plnej miere zachytávajú výsledky aktivít projektu a podstatu cieľa projektu,</w:t>
      </w:r>
    </w:p>
    <w:p w14:paraId="3DD1269D"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hodnoty merateľných ukazovateľov sú vecne dosiahnuteľné realizáciou navrhovaných aktivít,</w:t>
      </w:r>
    </w:p>
    <w:p w14:paraId="1BC31DCB"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hodnoty merateľných ukazovateľov sú časovo dosiahnuteľné v rámci plánovaného harmonogramu realizácie aktivít ŽoNFP,</w:t>
      </w:r>
    </w:p>
    <w:p w14:paraId="275AB689"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zmysle princípu „Value for Money“).</w:t>
      </w:r>
    </w:p>
    <w:p w14:paraId="1DCE7CB4" w14:textId="3B856EE5" w:rsidR="00F71DC9" w:rsidRPr="004F0628"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priradí príslušnú bodovú hodnotu (3,0) v zmysle popisu aplikácie hodnotiaceho kritéria.</w:t>
      </w:r>
      <w:r w:rsidR="00F71DC9">
        <w:rPr>
          <w:rFonts w:ascii="Arial" w:hAnsi="Arial" w:cs="Arial"/>
          <w:color w:val="000000" w:themeColor="text1"/>
          <w:sz w:val="19"/>
          <w:szCs w:val="19"/>
        </w:rPr>
        <w:t xml:space="preserve"> V prípade, že žiadateľ neuviedol všetky povinné merateľné ukazovatele, hodnotiteľ priradí bodovú hodnotu (0).</w:t>
      </w:r>
    </w:p>
    <w:p w14:paraId="1044B7BF" w14:textId="77777777" w:rsidR="004E0039" w:rsidRDefault="004E0039" w:rsidP="001A6468">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2477B48" w14:textId="77777777" w:rsidR="00E424FB" w:rsidRDefault="00E424FB" w:rsidP="001A6468">
      <w:pPr>
        <w:spacing w:line="288" w:lineRule="auto"/>
        <w:jc w:val="both"/>
        <w:rPr>
          <w:rFonts w:ascii="Arial" w:hAnsi="Arial" w:cs="Arial"/>
          <w:color w:val="000000" w:themeColor="text1"/>
          <w:sz w:val="19"/>
          <w:szCs w:val="19"/>
        </w:rPr>
      </w:pPr>
    </w:p>
    <w:p w14:paraId="1CCF4DC5" w14:textId="77777777" w:rsidR="00CE00CA" w:rsidRDefault="00CE00CA" w:rsidP="001A6468">
      <w:pPr>
        <w:spacing w:line="288" w:lineRule="auto"/>
        <w:jc w:val="both"/>
        <w:rPr>
          <w:rFonts w:ascii="Arial" w:hAnsi="Arial" w:cs="Arial"/>
          <w:color w:val="000000" w:themeColor="text1"/>
          <w:sz w:val="19"/>
          <w:szCs w:val="19"/>
        </w:rPr>
      </w:pPr>
    </w:p>
    <w:p w14:paraId="57E74227" w14:textId="77777777" w:rsidR="00CE00CA" w:rsidRDefault="00CE00CA" w:rsidP="001A6468">
      <w:pPr>
        <w:spacing w:line="288" w:lineRule="auto"/>
        <w:jc w:val="both"/>
        <w:rPr>
          <w:rFonts w:ascii="Arial" w:hAnsi="Arial" w:cs="Arial"/>
          <w:color w:val="000000" w:themeColor="text1"/>
          <w:sz w:val="19"/>
          <w:szCs w:val="19"/>
        </w:rPr>
      </w:pPr>
    </w:p>
    <w:tbl>
      <w:tblPr>
        <w:tblStyle w:val="TableGrid6"/>
        <w:tblW w:w="4982" w:type="pct"/>
        <w:tblLayout w:type="fixed"/>
        <w:tblLook w:val="04A0" w:firstRow="1" w:lastRow="0" w:firstColumn="1" w:lastColumn="0" w:noHBand="0" w:noVBand="1"/>
      </w:tblPr>
      <w:tblGrid>
        <w:gridCol w:w="570"/>
        <w:gridCol w:w="2559"/>
        <w:gridCol w:w="4392"/>
        <w:gridCol w:w="1513"/>
        <w:gridCol w:w="1489"/>
        <w:gridCol w:w="4549"/>
      </w:tblGrid>
      <w:tr w:rsidR="00225FE4" w:rsidRPr="00797B60" w14:paraId="1074DF51" w14:textId="77777777" w:rsidTr="00F90F7D">
        <w:trPr>
          <w:trHeight w:val="397"/>
        </w:trPr>
        <w:tc>
          <w:tcPr>
            <w:tcW w:w="189" w:type="pct"/>
            <w:shd w:val="clear" w:color="auto" w:fill="DEEAF6" w:themeFill="accent1" w:themeFillTint="33"/>
            <w:vAlign w:val="center"/>
            <w:hideMark/>
          </w:tcPr>
          <w:p w14:paraId="3749E371"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28A743B7"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33DD78E8"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52742350" w14:textId="77777777" w:rsidR="00225FE4" w:rsidRPr="00797B60" w:rsidRDefault="00225FE4"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4C7B9565" w14:textId="77777777" w:rsidR="00225FE4" w:rsidRPr="00797B60" w:rsidRDefault="00225FE4"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shd w:val="clear" w:color="auto" w:fill="DEEAF6" w:themeFill="accent1" w:themeFillTint="33"/>
            <w:vAlign w:val="center"/>
            <w:hideMark/>
          </w:tcPr>
          <w:p w14:paraId="3C1F1BA8"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763F8E9E" w14:textId="77777777" w:rsidTr="00225FE4">
        <w:trPr>
          <w:trHeight w:val="642"/>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6EA7CD63" w14:textId="77777777" w:rsidR="007B6530" w:rsidRPr="00797B60" w:rsidRDefault="007B6530" w:rsidP="00E424FB">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2.4</w:t>
            </w: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367F3A30" w14:textId="77777777" w:rsidR="007B6530" w:rsidRPr="00797B60" w:rsidRDefault="007B6530" w:rsidP="00E424FB">
            <w:pPr>
              <w:spacing w:line="288" w:lineRule="auto"/>
              <w:contextualSpacing/>
              <w:rPr>
                <w:rFonts w:ascii="Arial" w:hAnsi="Arial" w:cs="Arial"/>
                <w:color w:val="000000" w:themeColor="text1"/>
                <w:sz w:val="19"/>
                <w:szCs w:val="19"/>
              </w:rPr>
            </w:pPr>
            <w:r w:rsidRPr="00797B60">
              <w:rPr>
                <w:rFonts w:ascii="Arial" w:hAnsi="Arial" w:cs="Arial"/>
                <w:color w:val="000000" w:themeColor="text1"/>
                <w:sz w:val="19"/>
                <w:szCs w:val="19"/>
              </w:rPr>
              <w:t>Príspevok projektu k zvýšeniu bezpečnosti na komunikáciách</w:t>
            </w:r>
          </w:p>
        </w:tc>
        <w:tc>
          <w:tcPr>
            <w:tcW w:w="1457" w:type="pct"/>
            <w:vMerge w:val="restart"/>
            <w:tcBorders>
              <w:top w:val="single" w:sz="4" w:space="0" w:color="auto"/>
              <w:left w:val="single" w:sz="4" w:space="0" w:color="auto"/>
              <w:bottom w:val="single" w:sz="4" w:space="0" w:color="auto"/>
              <w:right w:val="single" w:sz="4" w:space="0" w:color="auto"/>
            </w:tcBorders>
            <w:vAlign w:val="center"/>
            <w:hideMark/>
          </w:tcPr>
          <w:p w14:paraId="49E81A94" w14:textId="77777777" w:rsidR="007B6530" w:rsidRPr="00797B60" w:rsidRDefault="007B6530" w:rsidP="00B36ABB">
            <w:pPr>
              <w:spacing w:line="288" w:lineRule="auto"/>
              <w:contextualSpacing/>
              <w:jc w:val="both"/>
              <w:rPr>
                <w:rFonts w:ascii="Arial" w:hAnsi="Arial" w:cs="Arial"/>
                <w:color w:val="000000" w:themeColor="text1"/>
                <w:sz w:val="19"/>
                <w:szCs w:val="19"/>
              </w:rPr>
            </w:pPr>
            <w:r w:rsidRPr="00797B60">
              <w:rPr>
                <w:rFonts w:ascii="Arial" w:hAnsi="Arial" w:cs="Arial"/>
                <w:color w:val="000000" w:themeColor="text1"/>
                <w:sz w:val="19"/>
                <w:szCs w:val="19"/>
              </w:rPr>
              <w:t>Projekt zabezpečuje zvýšenie bezpečnosti zraniteľných účastníkov cestnej premávky:</w:t>
            </w:r>
          </w:p>
          <w:p w14:paraId="6850831E" w14:textId="77777777" w:rsidR="007B6530" w:rsidRPr="00797B60" w:rsidRDefault="007B6530" w:rsidP="00E424FB">
            <w:pPr>
              <w:numPr>
                <w:ilvl w:val="0"/>
                <w:numId w:val="1"/>
              </w:numPr>
              <w:spacing w:line="288" w:lineRule="auto"/>
              <w:contextualSpacing/>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segregáciou cyklistických komunikácií;</w:t>
            </w:r>
          </w:p>
          <w:p w14:paraId="73C3108E" w14:textId="77777777" w:rsidR="007B6530" w:rsidRPr="00797B60" w:rsidRDefault="007B6530" w:rsidP="00E424FB">
            <w:pPr>
              <w:numPr>
                <w:ilvl w:val="0"/>
                <w:numId w:val="1"/>
              </w:numPr>
              <w:spacing w:line="288" w:lineRule="auto"/>
              <w:contextualSpacing/>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budovanie nových cyklistických komunikácií.</w:t>
            </w:r>
          </w:p>
        </w:tc>
        <w:tc>
          <w:tcPr>
            <w:tcW w:w="502" w:type="pct"/>
            <w:vMerge w:val="restart"/>
            <w:tcBorders>
              <w:top w:val="single" w:sz="4" w:space="0" w:color="auto"/>
              <w:left w:val="single" w:sz="4" w:space="0" w:color="auto"/>
              <w:bottom w:val="single" w:sz="4" w:space="0" w:color="auto"/>
              <w:right w:val="single" w:sz="4" w:space="0" w:color="auto"/>
            </w:tcBorders>
            <w:vAlign w:val="center"/>
            <w:hideMark/>
          </w:tcPr>
          <w:p w14:paraId="1D5EFEB1" w14:textId="77777777" w:rsidR="007B6530" w:rsidRPr="00797B60" w:rsidRDefault="007B6530" w:rsidP="00E424FB">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Bodové kritérium</w:t>
            </w:r>
          </w:p>
        </w:tc>
        <w:tc>
          <w:tcPr>
            <w:tcW w:w="494" w:type="pct"/>
            <w:tcBorders>
              <w:top w:val="single" w:sz="4" w:space="0" w:color="auto"/>
              <w:left w:val="single" w:sz="4" w:space="0" w:color="auto"/>
              <w:bottom w:val="single" w:sz="4" w:space="0" w:color="auto"/>
              <w:right w:val="single" w:sz="4" w:space="0" w:color="auto"/>
            </w:tcBorders>
            <w:vAlign w:val="center"/>
            <w:hideMark/>
          </w:tcPr>
          <w:p w14:paraId="605D7D61" w14:textId="77777777" w:rsidR="007B6530" w:rsidRPr="00797B60" w:rsidRDefault="007B6530" w:rsidP="00E424FB">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3</w:t>
            </w:r>
          </w:p>
        </w:tc>
        <w:tc>
          <w:tcPr>
            <w:tcW w:w="1509" w:type="pct"/>
            <w:tcBorders>
              <w:top w:val="single" w:sz="4" w:space="0" w:color="auto"/>
              <w:left w:val="single" w:sz="4" w:space="0" w:color="auto"/>
              <w:bottom w:val="single" w:sz="4" w:space="0" w:color="auto"/>
              <w:right w:val="single" w:sz="4" w:space="0" w:color="auto"/>
            </w:tcBorders>
            <w:vAlign w:val="center"/>
            <w:hideMark/>
          </w:tcPr>
          <w:p w14:paraId="7D9FCB1A" w14:textId="77777777" w:rsidR="007B6530" w:rsidRPr="00797B60" w:rsidRDefault="007B6530" w:rsidP="00B36ABB">
            <w:pPr>
              <w:spacing w:line="288" w:lineRule="auto"/>
              <w:contextualSpacing/>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prispieva k uvedeným oblastiam.</w:t>
            </w:r>
          </w:p>
        </w:tc>
      </w:tr>
      <w:tr w:rsidR="007B6530" w:rsidRPr="00797B60" w14:paraId="30132C36" w14:textId="77777777" w:rsidTr="00225FE4">
        <w:trPr>
          <w:trHeight w:val="560"/>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7F4F2C12"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1B5AA54E" w14:textId="77777777" w:rsidR="007B6530" w:rsidRPr="00797B60" w:rsidRDefault="007B6530" w:rsidP="00721505">
            <w:pPr>
              <w:spacing w:line="288" w:lineRule="auto"/>
              <w:contextualSpacing/>
              <w:rPr>
                <w:rFonts w:ascii="Arial" w:eastAsiaTheme="minorHAnsi"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7F845110" w14:textId="77777777" w:rsidR="007B6530" w:rsidRPr="00797B60" w:rsidRDefault="007B6530" w:rsidP="00721505">
            <w:pPr>
              <w:spacing w:line="288" w:lineRule="auto"/>
              <w:contextualSpacing/>
              <w:rPr>
                <w:rFonts w:ascii="Arial" w:eastAsia="Times New Roman" w:hAnsi="Arial" w:cs="Arial"/>
                <w:color w:val="000000" w:themeColor="text1"/>
                <w:sz w:val="19"/>
                <w:szCs w:val="19"/>
                <w:lang w:bidi="en-US"/>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14:paraId="1226C7B4"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494" w:type="pct"/>
            <w:tcBorders>
              <w:top w:val="single" w:sz="4" w:space="0" w:color="000000" w:themeColor="text1"/>
              <w:left w:val="single" w:sz="4" w:space="0" w:color="auto"/>
              <w:bottom w:val="single" w:sz="4" w:space="0" w:color="auto"/>
              <w:right w:val="single" w:sz="4" w:space="0" w:color="auto"/>
            </w:tcBorders>
            <w:vAlign w:val="center"/>
            <w:hideMark/>
          </w:tcPr>
          <w:p w14:paraId="74C805A6"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0</w:t>
            </w:r>
          </w:p>
        </w:tc>
        <w:tc>
          <w:tcPr>
            <w:tcW w:w="1509" w:type="pct"/>
            <w:tcBorders>
              <w:top w:val="single" w:sz="4" w:space="0" w:color="000000" w:themeColor="text1"/>
              <w:left w:val="single" w:sz="4" w:space="0" w:color="auto"/>
              <w:bottom w:val="single" w:sz="4" w:space="0" w:color="auto"/>
              <w:right w:val="single" w:sz="4" w:space="0" w:color="auto"/>
            </w:tcBorders>
            <w:vAlign w:val="center"/>
            <w:hideMark/>
          </w:tcPr>
          <w:p w14:paraId="388DB986" w14:textId="77777777" w:rsidR="007B6530" w:rsidRPr="00797B60" w:rsidRDefault="007B6530" w:rsidP="00B36ABB">
            <w:pPr>
              <w:spacing w:line="288" w:lineRule="auto"/>
              <w:contextualSpacing/>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nemá príspevok k uvedeným oblastiam.</w:t>
            </w:r>
          </w:p>
        </w:tc>
      </w:tr>
    </w:tbl>
    <w:p w14:paraId="6A93E7FC" w14:textId="77777777" w:rsidR="00C056E7"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 príloha Opis projektu.</w:t>
      </w:r>
    </w:p>
    <w:p w14:paraId="47379C9E" w14:textId="77777777" w:rsidR="00C056E7"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či je správne a konkrétne deklarovaný príspevok projektu k zvýšeniu bezpečnosti na komunikáciách. Následne vyhodnotí kritérium (3/0) v zmysle popisu aplikácie hodnotiaceho kritéria, pričom hodnotí či aktivity projektu zabezpečujú zvýšenie bezpečnosti zraniteľných účastníkov cestnej premávky formou:</w:t>
      </w:r>
    </w:p>
    <w:p w14:paraId="3B802CB8" w14:textId="77777777" w:rsidR="00C056E7" w:rsidRPr="00797B60" w:rsidRDefault="00C056E7" w:rsidP="001A6468">
      <w:pPr>
        <w:pStyle w:val="Odsekzoznamu"/>
        <w:numPr>
          <w:ilvl w:val="0"/>
          <w:numId w:val="3"/>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segregácie cyklistických komunikácií, alebo</w:t>
      </w:r>
    </w:p>
    <w:p w14:paraId="3F406815" w14:textId="77777777" w:rsidR="00C056E7" w:rsidRPr="00797B60" w:rsidRDefault="00C056E7" w:rsidP="001A6468">
      <w:pPr>
        <w:pStyle w:val="Odsekzoznamu"/>
        <w:numPr>
          <w:ilvl w:val="0"/>
          <w:numId w:val="3"/>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budovania nových cyklistických komunikácií.</w:t>
      </w:r>
    </w:p>
    <w:p w14:paraId="7DCF24FE" w14:textId="1A0BE708" w:rsidR="006A0FEB"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797B60">
        <w:rPr>
          <w:rFonts w:ascii="Arial" w:hAnsi="Arial" w:cs="Arial"/>
          <w:color w:val="000000" w:themeColor="text1"/>
          <w:sz w:val="19"/>
          <w:szCs w:val="19"/>
        </w:rPr>
        <w:t>bodového</w:t>
      </w:r>
      <w:r w:rsidRPr="00797B60">
        <w:rPr>
          <w:rFonts w:ascii="Arial" w:hAnsi="Arial" w:cs="Arial"/>
          <w:color w:val="000000" w:themeColor="text1"/>
          <w:sz w:val="19"/>
          <w:szCs w:val="19"/>
        </w:rPr>
        <w:t xml:space="preserve"> kritéria.</w:t>
      </w:r>
    </w:p>
    <w:tbl>
      <w:tblPr>
        <w:tblStyle w:val="TableGrid6"/>
        <w:tblW w:w="5000" w:type="pct"/>
        <w:tblLayout w:type="fixed"/>
        <w:tblLook w:val="04A0" w:firstRow="1" w:lastRow="0" w:firstColumn="1" w:lastColumn="0" w:noHBand="0" w:noVBand="1"/>
      </w:tblPr>
      <w:tblGrid>
        <w:gridCol w:w="557"/>
        <w:gridCol w:w="2106"/>
        <w:gridCol w:w="5808"/>
        <w:gridCol w:w="1479"/>
        <w:gridCol w:w="1455"/>
        <w:gridCol w:w="3721"/>
      </w:tblGrid>
      <w:tr w:rsidR="00B36ABB" w:rsidRPr="00797B60" w14:paraId="60D01419" w14:textId="77777777" w:rsidTr="00B36ABB">
        <w:trPr>
          <w:trHeight w:val="397"/>
        </w:trPr>
        <w:tc>
          <w:tcPr>
            <w:tcW w:w="184" w:type="pct"/>
            <w:shd w:val="clear" w:color="auto" w:fill="DEEAF6" w:themeFill="accent1" w:themeFillTint="33"/>
            <w:vAlign w:val="center"/>
            <w:hideMark/>
          </w:tcPr>
          <w:p w14:paraId="200DA227"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696" w:type="pct"/>
            <w:shd w:val="clear" w:color="auto" w:fill="DEEAF6" w:themeFill="accent1" w:themeFillTint="33"/>
            <w:vAlign w:val="center"/>
            <w:hideMark/>
          </w:tcPr>
          <w:p w14:paraId="46127D65"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920" w:type="pct"/>
            <w:shd w:val="clear" w:color="auto" w:fill="DEEAF6" w:themeFill="accent1" w:themeFillTint="33"/>
            <w:vAlign w:val="center"/>
            <w:hideMark/>
          </w:tcPr>
          <w:p w14:paraId="4E61739E"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89" w:type="pct"/>
            <w:shd w:val="clear" w:color="auto" w:fill="DEEAF6" w:themeFill="accent1" w:themeFillTint="33"/>
            <w:vAlign w:val="center"/>
            <w:hideMark/>
          </w:tcPr>
          <w:p w14:paraId="0B9D4BC5" w14:textId="77777777" w:rsidR="00225FE4" w:rsidRPr="00797B60" w:rsidRDefault="00225FE4"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81" w:type="pct"/>
            <w:shd w:val="clear" w:color="auto" w:fill="DEEAF6" w:themeFill="accent1" w:themeFillTint="33"/>
            <w:vAlign w:val="center"/>
            <w:hideMark/>
          </w:tcPr>
          <w:p w14:paraId="2C70701A" w14:textId="77777777" w:rsidR="00225FE4" w:rsidRPr="00797B60" w:rsidRDefault="00225FE4"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231" w:type="pct"/>
            <w:shd w:val="clear" w:color="auto" w:fill="DEEAF6" w:themeFill="accent1" w:themeFillTint="33"/>
            <w:vAlign w:val="center"/>
            <w:hideMark/>
          </w:tcPr>
          <w:p w14:paraId="70895D60"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B36ABB" w:rsidRPr="00797B60" w14:paraId="046BD5B5" w14:textId="77777777" w:rsidTr="00B36ABB">
        <w:trPr>
          <w:trHeight w:val="300"/>
        </w:trPr>
        <w:tc>
          <w:tcPr>
            <w:tcW w:w="184" w:type="pct"/>
            <w:vMerge w:val="restart"/>
            <w:tcBorders>
              <w:top w:val="single" w:sz="4" w:space="0" w:color="auto"/>
              <w:left w:val="single" w:sz="4" w:space="0" w:color="auto"/>
              <w:right w:val="single" w:sz="4" w:space="0" w:color="auto"/>
            </w:tcBorders>
            <w:vAlign w:val="center"/>
            <w:hideMark/>
          </w:tcPr>
          <w:p w14:paraId="299FF666" w14:textId="77777777" w:rsidR="007B6530" w:rsidRPr="00797B60" w:rsidRDefault="007B6530" w:rsidP="00E424FB">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2.5</w:t>
            </w:r>
          </w:p>
        </w:tc>
        <w:tc>
          <w:tcPr>
            <w:tcW w:w="696" w:type="pct"/>
            <w:vMerge w:val="restart"/>
            <w:tcBorders>
              <w:top w:val="single" w:sz="4" w:space="0" w:color="auto"/>
              <w:left w:val="single" w:sz="4" w:space="0" w:color="auto"/>
              <w:right w:val="single" w:sz="4" w:space="0" w:color="auto"/>
            </w:tcBorders>
            <w:vAlign w:val="center"/>
            <w:hideMark/>
          </w:tcPr>
          <w:p w14:paraId="78BC6F6F" w14:textId="77777777" w:rsidR="007B6530" w:rsidRPr="00797B60" w:rsidRDefault="007B6530" w:rsidP="00E424FB">
            <w:pPr>
              <w:spacing w:line="288" w:lineRule="auto"/>
              <w:contextualSpacing/>
              <w:rPr>
                <w:rFonts w:ascii="Arial" w:hAnsi="Arial" w:cs="Arial"/>
                <w:color w:val="000000" w:themeColor="text1"/>
                <w:sz w:val="19"/>
                <w:szCs w:val="19"/>
              </w:rPr>
            </w:pPr>
            <w:r w:rsidRPr="00797B60">
              <w:rPr>
                <w:rFonts w:ascii="Arial" w:hAnsi="Arial" w:cs="Arial"/>
                <w:color w:val="000000" w:themeColor="text1"/>
                <w:sz w:val="19"/>
                <w:szCs w:val="19"/>
              </w:rPr>
              <w:t>Príspevok projektu k zvýšeniu úrovne infraštruktúry pre nemotorovú dopravu</w:t>
            </w:r>
          </w:p>
        </w:tc>
        <w:tc>
          <w:tcPr>
            <w:tcW w:w="1920" w:type="pct"/>
            <w:vMerge w:val="restart"/>
            <w:tcBorders>
              <w:top w:val="single" w:sz="4" w:space="0" w:color="auto"/>
              <w:left w:val="single" w:sz="4" w:space="0" w:color="auto"/>
              <w:right w:val="single" w:sz="4" w:space="0" w:color="auto"/>
            </w:tcBorders>
            <w:vAlign w:val="center"/>
          </w:tcPr>
          <w:p w14:paraId="12C3713A" w14:textId="67EBD26F" w:rsidR="007B6530" w:rsidRPr="00797B60" w:rsidRDefault="007B6530" w:rsidP="00E424FB">
            <w:pPr>
              <w:spacing w:line="288" w:lineRule="auto"/>
              <w:contextualSpacing/>
              <w:rPr>
                <w:rFonts w:ascii="Arial" w:hAnsi="Arial" w:cs="Arial"/>
                <w:color w:val="000000" w:themeColor="text1"/>
                <w:sz w:val="19"/>
                <w:szCs w:val="19"/>
              </w:rPr>
            </w:pPr>
            <w:r w:rsidRPr="00797B60">
              <w:rPr>
                <w:rFonts w:ascii="Arial" w:hAnsi="Arial" w:cs="Arial"/>
                <w:color w:val="000000" w:themeColor="text1"/>
                <w:sz w:val="19"/>
                <w:szCs w:val="19"/>
              </w:rPr>
              <w:t>Projekt zabezpečuje zvýšenie úrovne infraštruktúry pre cyklistov a chodcov prostredníctvom:</w:t>
            </w:r>
          </w:p>
          <w:p w14:paraId="6EDB88C5" w14:textId="77777777" w:rsidR="007B6530" w:rsidRPr="00797B60" w:rsidRDefault="007B6530" w:rsidP="00B36ABB">
            <w:pPr>
              <w:numPr>
                <w:ilvl w:val="0"/>
                <w:numId w:val="1"/>
              </w:numPr>
              <w:spacing w:line="288" w:lineRule="auto"/>
              <w:ind w:left="459"/>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doplnkovej cyklistickej infraštruktúry (chránené parkoviská pre bicykle, cyklostojany, nabíjacie stanice pre elektrobicykle, systémy automatickej požičovne bicyklov, hygienické zariadenia, samoobslužné opravovne, pitná fontánka apod.);</w:t>
            </w:r>
          </w:p>
          <w:p w14:paraId="771AF170" w14:textId="77777777" w:rsidR="007B6530" w:rsidRPr="00797B60" w:rsidRDefault="007B6530" w:rsidP="00B36ABB">
            <w:pPr>
              <w:numPr>
                <w:ilvl w:val="0"/>
                <w:numId w:val="1"/>
              </w:numPr>
              <w:spacing w:line="288" w:lineRule="auto"/>
              <w:ind w:left="459"/>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 xml:space="preserve">zvýšenia bezpečnosti cyklistov a chodcov (signalizačné svetlá zapustené do vozovky, osvetlenie a pod.) </w:t>
            </w:r>
          </w:p>
          <w:p w14:paraId="5FAD49E6" w14:textId="77777777" w:rsidR="007B6530" w:rsidRPr="00797B60" w:rsidRDefault="007B6530" w:rsidP="00B36ABB">
            <w:pPr>
              <w:numPr>
                <w:ilvl w:val="0"/>
                <w:numId w:val="1"/>
              </w:numPr>
              <w:spacing w:line="288" w:lineRule="auto"/>
              <w:ind w:left="459"/>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vylúčenie dopravy z ulíc okrem mestskej hromadnej dopravy a cyklistov, budovanie peších zón, shared space</w:t>
            </w:r>
            <w:r w:rsidRPr="00797B60">
              <w:rPr>
                <w:rStyle w:val="Odkaznapoznmkupodiarou"/>
                <w:rFonts w:ascii="Arial" w:eastAsia="Times New Roman" w:hAnsi="Arial"/>
                <w:color w:val="000000" w:themeColor="text1"/>
                <w:sz w:val="19"/>
                <w:szCs w:val="19"/>
                <w:lang w:bidi="en-US"/>
              </w:rPr>
              <w:footnoteReference w:id="1"/>
            </w:r>
            <w:r w:rsidRPr="00797B60">
              <w:rPr>
                <w:rFonts w:ascii="Arial" w:eastAsia="Times New Roman" w:hAnsi="Arial" w:cs="Arial"/>
                <w:color w:val="000000" w:themeColor="text1"/>
                <w:sz w:val="19"/>
                <w:szCs w:val="19"/>
                <w:lang w:bidi="en-US"/>
              </w:rPr>
              <w:t xml:space="preserve"> apod;</w:t>
            </w:r>
          </w:p>
          <w:p w14:paraId="15F8F245" w14:textId="77777777" w:rsidR="007B6530" w:rsidRPr="00797B60" w:rsidRDefault="007B6530" w:rsidP="00B36ABB">
            <w:pPr>
              <w:numPr>
                <w:ilvl w:val="0"/>
                <w:numId w:val="1"/>
              </w:numPr>
              <w:spacing w:line="288" w:lineRule="auto"/>
              <w:ind w:left="459"/>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lastRenderedPageBreak/>
              <w:t>odstraňovania úzkych miest v pešej a/alebo cyklistickej doprave;</w:t>
            </w:r>
          </w:p>
          <w:p w14:paraId="0A730242" w14:textId="77777777" w:rsidR="007B6530" w:rsidRPr="00797B60" w:rsidRDefault="007B6530" w:rsidP="00B36ABB">
            <w:pPr>
              <w:numPr>
                <w:ilvl w:val="0"/>
                <w:numId w:val="1"/>
              </w:numPr>
              <w:spacing w:line="288" w:lineRule="auto"/>
              <w:ind w:left="459"/>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odstraňovanie bariér pri prestupovaní.</w:t>
            </w:r>
          </w:p>
        </w:tc>
        <w:tc>
          <w:tcPr>
            <w:tcW w:w="489" w:type="pct"/>
            <w:vMerge w:val="restart"/>
            <w:tcBorders>
              <w:top w:val="single" w:sz="4" w:space="0" w:color="auto"/>
              <w:left w:val="single" w:sz="4" w:space="0" w:color="auto"/>
              <w:right w:val="single" w:sz="4" w:space="0" w:color="auto"/>
            </w:tcBorders>
            <w:vAlign w:val="center"/>
            <w:hideMark/>
          </w:tcPr>
          <w:p w14:paraId="792A5280" w14:textId="77777777" w:rsidR="007B6530" w:rsidRPr="00797B60" w:rsidRDefault="007B6530" w:rsidP="00E424FB">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lastRenderedPageBreak/>
              <w:t>Bodové kritérium</w:t>
            </w:r>
          </w:p>
        </w:tc>
        <w:tc>
          <w:tcPr>
            <w:tcW w:w="481" w:type="pct"/>
            <w:tcBorders>
              <w:top w:val="single" w:sz="4" w:space="0" w:color="000000" w:themeColor="text1"/>
              <w:left w:val="single" w:sz="4" w:space="0" w:color="auto"/>
              <w:bottom w:val="single" w:sz="4" w:space="0" w:color="auto"/>
              <w:right w:val="single" w:sz="4" w:space="0" w:color="auto"/>
            </w:tcBorders>
            <w:vAlign w:val="center"/>
            <w:hideMark/>
          </w:tcPr>
          <w:p w14:paraId="67ABDF00" w14:textId="77777777" w:rsidR="007B6530" w:rsidRPr="00797B60" w:rsidRDefault="007B6530" w:rsidP="00E424FB">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5</w:t>
            </w:r>
          </w:p>
        </w:tc>
        <w:tc>
          <w:tcPr>
            <w:tcW w:w="1231" w:type="pct"/>
            <w:tcBorders>
              <w:top w:val="single" w:sz="4" w:space="0" w:color="000000" w:themeColor="text1"/>
              <w:left w:val="single" w:sz="4" w:space="0" w:color="auto"/>
              <w:bottom w:val="single" w:sz="4" w:space="0" w:color="auto"/>
              <w:right w:val="single" w:sz="4" w:space="0" w:color="auto"/>
            </w:tcBorders>
            <w:vAlign w:val="center"/>
            <w:hideMark/>
          </w:tcPr>
          <w:p w14:paraId="4796EF6C" w14:textId="77777777" w:rsidR="007B6530" w:rsidRPr="00797B60" w:rsidRDefault="007B6530" w:rsidP="00E424FB">
            <w:pPr>
              <w:spacing w:line="288" w:lineRule="auto"/>
              <w:contextualSpacing/>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má prínos k min. 4 uvedeným oblastiam.</w:t>
            </w:r>
          </w:p>
        </w:tc>
      </w:tr>
      <w:tr w:rsidR="00B36ABB" w:rsidRPr="00797B60" w14:paraId="27FEAD81" w14:textId="77777777" w:rsidTr="00B36ABB">
        <w:trPr>
          <w:trHeight w:val="450"/>
        </w:trPr>
        <w:tc>
          <w:tcPr>
            <w:tcW w:w="184" w:type="pct"/>
            <w:vMerge/>
            <w:tcBorders>
              <w:left w:val="single" w:sz="4" w:space="0" w:color="auto"/>
              <w:right w:val="single" w:sz="4" w:space="0" w:color="auto"/>
            </w:tcBorders>
            <w:vAlign w:val="center"/>
            <w:hideMark/>
          </w:tcPr>
          <w:p w14:paraId="37F24191"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696" w:type="pct"/>
            <w:vMerge/>
            <w:tcBorders>
              <w:left w:val="single" w:sz="4" w:space="0" w:color="auto"/>
              <w:right w:val="single" w:sz="4" w:space="0" w:color="auto"/>
            </w:tcBorders>
            <w:vAlign w:val="center"/>
            <w:hideMark/>
          </w:tcPr>
          <w:p w14:paraId="63CA3615" w14:textId="77777777" w:rsidR="007B6530" w:rsidRPr="00797B60" w:rsidRDefault="007B6530" w:rsidP="00721505">
            <w:pPr>
              <w:spacing w:line="288" w:lineRule="auto"/>
              <w:contextualSpacing/>
              <w:rPr>
                <w:rFonts w:ascii="Arial" w:eastAsiaTheme="minorHAnsi" w:hAnsi="Arial" w:cs="Arial"/>
                <w:color w:val="000000" w:themeColor="text1"/>
                <w:sz w:val="19"/>
                <w:szCs w:val="19"/>
              </w:rPr>
            </w:pPr>
          </w:p>
        </w:tc>
        <w:tc>
          <w:tcPr>
            <w:tcW w:w="1920" w:type="pct"/>
            <w:vMerge/>
            <w:tcBorders>
              <w:left w:val="single" w:sz="4" w:space="0" w:color="auto"/>
              <w:right w:val="single" w:sz="4" w:space="0" w:color="auto"/>
            </w:tcBorders>
            <w:vAlign w:val="center"/>
            <w:hideMark/>
          </w:tcPr>
          <w:p w14:paraId="5F89BEBC" w14:textId="77777777" w:rsidR="007B6530" w:rsidRPr="00797B60" w:rsidRDefault="007B6530" w:rsidP="00721505">
            <w:pPr>
              <w:spacing w:line="288" w:lineRule="auto"/>
              <w:contextualSpacing/>
              <w:rPr>
                <w:rFonts w:ascii="Arial" w:eastAsia="Times New Roman" w:hAnsi="Arial" w:cs="Arial"/>
                <w:color w:val="000000" w:themeColor="text1"/>
                <w:sz w:val="19"/>
                <w:szCs w:val="19"/>
                <w:lang w:bidi="en-US"/>
              </w:rPr>
            </w:pPr>
          </w:p>
        </w:tc>
        <w:tc>
          <w:tcPr>
            <w:tcW w:w="489" w:type="pct"/>
            <w:vMerge/>
            <w:tcBorders>
              <w:left w:val="single" w:sz="4" w:space="0" w:color="auto"/>
              <w:right w:val="single" w:sz="4" w:space="0" w:color="auto"/>
            </w:tcBorders>
            <w:vAlign w:val="center"/>
            <w:hideMark/>
          </w:tcPr>
          <w:p w14:paraId="42671CD8"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481" w:type="pct"/>
            <w:tcBorders>
              <w:top w:val="single" w:sz="4" w:space="0" w:color="auto"/>
              <w:left w:val="single" w:sz="4" w:space="0" w:color="auto"/>
              <w:bottom w:val="single" w:sz="4" w:space="0" w:color="auto"/>
              <w:right w:val="single" w:sz="4" w:space="0" w:color="auto"/>
            </w:tcBorders>
            <w:vAlign w:val="center"/>
            <w:hideMark/>
          </w:tcPr>
          <w:p w14:paraId="08CA6F8D"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3</w:t>
            </w:r>
          </w:p>
        </w:tc>
        <w:tc>
          <w:tcPr>
            <w:tcW w:w="1231" w:type="pct"/>
            <w:tcBorders>
              <w:top w:val="single" w:sz="4" w:space="0" w:color="auto"/>
              <w:left w:val="single" w:sz="4" w:space="0" w:color="auto"/>
              <w:bottom w:val="single" w:sz="4" w:space="0" w:color="auto"/>
              <w:right w:val="single" w:sz="4" w:space="0" w:color="auto"/>
            </w:tcBorders>
            <w:vAlign w:val="center"/>
            <w:hideMark/>
          </w:tcPr>
          <w:p w14:paraId="592628F9" w14:textId="77777777" w:rsidR="007B6530" w:rsidRPr="00797B60" w:rsidRDefault="007B6530" w:rsidP="00721505">
            <w:pPr>
              <w:spacing w:line="288" w:lineRule="auto"/>
              <w:contextualSpacing/>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má prínos k 2 až 3 z uvedených oblastí.</w:t>
            </w:r>
          </w:p>
        </w:tc>
      </w:tr>
      <w:tr w:rsidR="00B36ABB" w:rsidRPr="00797B60" w14:paraId="4F8FDDEE" w14:textId="77777777" w:rsidTr="00B36ABB">
        <w:trPr>
          <w:trHeight w:val="810"/>
        </w:trPr>
        <w:tc>
          <w:tcPr>
            <w:tcW w:w="184" w:type="pct"/>
            <w:vMerge/>
            <w:tcBorders>
              <w:left w:val="single" w:sz="4" w:space="0" w:color="auto"/>
              <w:right w:val="single" w:sz="4" w:space="0" w:color="auto"/>
            </w:tcBorders>
            <w:vAlign w:val="center"/>
            <w:hideMark/>
          </w:tcPr>
          <w:p w14:paraId="7052E78E"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696" w:type="pct"/>
            <w:vMerge/>
            <w:tcBorders>
              <w:left w:val="single" w:sz="4" w:space="0" w:color="auto"/>
              <w:right w:val="single" w:sz="4" w:space="0" w:color="auto"/>
            </w:tcBorders>
            <w:vAlign w:val="center"/>
            <w:hideMark/>
          </w:tcPr>
          <w:p w14:paraId="378A2D8B" w14:textId="77777777" w:rsidR="007B6530" w:rsidRPr="00797B60" w:rsidRDefault="007B6530" w:rsidP="00721505">
            <w:pPr>
              <w:spacing w:line="288" w:lineRule="auto"/>
              <w:contextualSpacing/>
              <w:rPr>
                <w:rFonts w:ascii="Arial" w:eastAsiaTheme="minorHAnsi" w:hAnsi="Arial" w:cs="Arial"/>
                <w:color w:val="000000" w:themeColor="text1"/>
                <w:sz w:val="19"/>
                <w:szCs w:val="19"/>
              </w:rPr>
            </w:pPr>
          </w:p>
        </w:tc>
        <w:tc>
          <w:tcPr>
            <w:tcW w:w="1920" w:type="pct"/>
            <w:vMerge/>
            <w:tcBorders>
              <w:left w:val="single" w:sz="4" w:space="0" w:color="auto"/>
              <w:right w:val="single" w:sz="4" w:space="0" w:color="auto"/>
            </w:tcBorders>
            <w:vAlign w:val="center"/>
            <w:hideMark/>
          </w:tcPr>
          <w:p w14:paraId="4B020A2F" w14:textId="77777777" w:rsidR="007B6530" w:rsidRPr="00797B60" w:rsidRDefault="007B6530" w:rsidP="00721505">
            <w:pPr>
              <w:spacing w:line="288" w:lineRule="auto"/>
              <w:contextualSpacing/>
              <w:rPr>
                <w:rFonts w:ascii="Arial" w:eastAsia="Times New Roman" w:hAnsi="Arial" w:cs="Arial"/>
                <w:color w:val="000000" w:themeColor="text1"/>
                <w:sz w:val="19"/>
                <w:szCs w:val="19"/>
                <w:lang w:bidi="en-US"/>
              </w:rPr>
            </w:pPr>
          </w:p>
        </w:tc>
        <w:tc>
          <w:tcPr>
            <w:tcW w:w="489" w:type="pct"/>
            <w:vMerge/>
            <w:tcBorders>
              <w:left w:val="single" w:sz="4" w:space="0" w:color="auto"/>
              <w:right w:val="single" w:sz="4" w:space="0" w:color="auto"/>
            </w:tcBorders>
            <w:vAlign w:val="center"/>
            <w:hideMark/>
          </w:tcPr>
          <w:p w14:paraId="284D7B00"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481" w:type="pct"/>
            <w:tcBorders>
              <w:top w:val="single" w:sz="4" w:space="0" w:color="auto"/>
              <w:left w:val="single" w:sz="4" w:space="0" w:color="auto"/>
              <w:bottom w:val="single" w:sz="4" w:space="0" w:color="auto"/>
              <w:right w:val="single" w:sz="4" w:space="0" w:color="auto"/>
            </w:tcBorders>
            <w:vAlign w:val="center"/>
            <w:hideMark/>
          </w:tcPr>
          <w:p w14:paraId="3F74853E"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1</w:t>
            </w:r>
          </w:p>
        </w:tc>
        <w:tc>
          <w:tcPr>
            <w:tcW w:w="1231" w:type="pct"/>
            <w:tcBorders>
              <w:top w:val="single" w:sz="4" w:space="0" w:color="auto"/>
              <w:left w:val="single" w:sz="4" w:space="0" w:color="auto"/>
              <w:bottom w:val="single" w:sz="4" w:space="0" w:color="auto"/>
              <w:right w:val="single" w:sz="4" w:space="0" w:color="auto"/>
            </w:tcBorders>
            <w:vAlign w:val="center"/>
            <w:hideMark/>
          </w:tcPr>
          <w:p w14:paraId="742877FB" w14:textId="77777777" w:rsidR="007B6530" w:rsidRPr="00797B60" w:rsidRDefault="007B6530" w:rsidP="00721505">
            <w:pPr>
              <w:spacing w:line="288" w:lineRule="auto"/>
              <w:contextualSpacing/>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má prínos k 1 z uvedených oblastí.</w:t>
            </w:r>
          </w:p>
        </w:tc>
      </w:tr>
      <w:tr w:rsidR="00B36ABB" w:rsidRPr="00797B60" w14:paraId="7EA036FD" w14:textId="77777777" w:rsidTr="00B36ABB">
        <w:trPr>
          <w:trHeight w:val="255"/>
        </w:trPr>
        <w:tc>
          <w:tcPr>
            <w:tcW w:w="184" w:type="pct"/>
            <w:vMerge/>
            <w:tcBorders>
              <w:left w:val="single" w:sz="4" w:space="0" w:color="auto"/>
              <w:bottom w:val="single" w:sz="4" w:space="0" w:color="auto"/>
              <w:right w:val="single" w:sz="4" w:space="0" w:color="auto"/>
            </w:tcBorders>
            <w:vAlign w:val="center"/>
          </w:tcPr>
          <w:p w14:paraId="5D41D624"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696" w:type="pct"/>
            <w:vMerge/>
            <w:tcBorders>
              <w:left w:val="single" w:sz="4" w:space="0" w:color="auto"/>
              <w:bottom w:val="single" w:sz="4" w:space="0" w:color="auto"/>
              <w:right w:val="single" w:sz="4" w:space="0" w:color="auto"/>
            </w:tcBorders>
            <w:vAlign w:val="center"/>
          </w:tcPr>
          <w:p w14:paraId="41C10562" w14:textId="77777777" w:rsidR="007B6530" w:rsidRPr="00797B60" w:rsidRDefault="007B6530" w:rsidP="00721505">
            <w:pPr>
              <w:spacing w:line="288" w:lineRule="auto"/>
              <w:contextualSpacing/>
              <w:rPr>
                <w:rFonts w:ascii="Arial" w:eastAsiaTheme="minorHAnsi" w:hAnsi="Arial" w:cs="Arial"/>
                <w:color w:val="000000" w:themeColor="text1"/>
                <w:sz w:val="19"/>
                <w:szCs w:val="19"/>
              </w:rPr>
            </w:pPr>
          </w:p>
        </w:tc>
        <w:tc>
          <w:tcPr>
            <w:tcW w:w="1920" w:type="pct"/>
            <w:vMerge/>
            <w:tcBorders>
              <w:left w:val="single" w:sz="4" w:space="0" w:color="auto"/>
              <w:bottom w:val="single" w:sz="4" w:space="0" w:color="auto"/>
              <w:right w:val="single" w:sz="4" w:space="0" w:color="auto"/>
            </w:tcBorders>
            <w:vAlign w:val="center"/>
          </w:tcPr>
          <w:p w14:paraId="24F8666E" w14:textId="77777777" w:rsidR="007B6530" w:rsidRPr="00797B60" w:rsidRDefault="007B6530" w:rsidP="00721505">
            <w:pPr>
              <w:spacing w:line="288" w:lineRule="auto"/>
              <w:contextualSpacing/>
              <w:rPr>
                <w:rFonts w:ascii="Arial" w:eastAsia="Times New Roman" w:hAnsi="Arial" w:cs="Arial"/>
                <w:color w:val="000000" w:themeColor="text1"/>
                <w:sz w:val="19"/>
                <w:szCs w:val="19"/>
                <w:lang w:bidi="en-US"/>
              </w:rPr>
            </w:pPr>
          </w:p>
        </w:tc>
        <w:tc>
          <w:tcPr>
            <w:tcW w:w="489" w:type="pct"/>
            <w:vMerge/>
            <w:tcBorders>
              <w:left w:val="single" w:sz="4" w:space="0" w:color="auto"/>
              <w:bottom w:val="single" w:sz="4" w:space="0" w:color="auto"/>
              <w:right w:val="single" w:sz="4" w:space="0" w:color="auto"/>
            </w:tcBorders>
            <w:vAlign w:val="center"/>
          </w:tcPr>
          <w:p w14:paraId="687E5E07"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481" w:type="pct"/>
            <w:tcBorders>
              <w:top w:val="single" w:sz="4" w:space="0" w:color="auto"/>
              <w:left w:val="single" w:sz="4" w:space="0" w:color="auto"/>
              <w:bottom w:val="single" w:sz="4" w:space="0" w:color="auto"/>
              <w:right w:val="single" w:sz="4" w:space="0" w:color="auto"/>
            </w:tcBorders>
            <w:vAlign w:val="center"/>
          </w:tcPr>
          <w:p w14:paraId="52EA2B1A"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0</w:t>
            </w:r>
          </w:p>
        </w:tc>
        <w:tc>
          <w:tcPr>
            <w:tcW w:w="1231" w:type="pct"/>
            <w:tcBorders>
              <w:top w:val="single" w:sz="4" w:space="0" w:color="auto"/>
              <w:left w:val="single" w:sz="4" w:space="0" w:color="auto"/>
              <w:bottom w:val="single" w:sz="4" w:space="0" w:color="auto"/>
              <w:right w:val="single" w:sz="4" w:space="0" w:color="auto"/>
            </w:tcBorders>
            <w:vAlign w:val="center"/>
          </w:tcPr>
          <w:p w14:paraId="7C84683F" w14:textId="77777777" w:rsidR="007B6530" w:rsidRPr="00797B60" w:rsidRDefault="007B6530" w:rsidP="00721505">
            <w:pPr>
              <w:spacing w:line="288" w:lineRule="auto"/>
              <w:contextualSpacing/>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nemá príspevok k uvedeným oblastiam.</w:t>
            </w:r>
          </w:p>
        </w:tc>
      </w:tr>
    </w:tbl>
    <w:p w14:paraId="636A7CB9" w14:textId="77777777" w:rsidR="00C056E7"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 príloha Opis projektu.</w:t>
      </w:r>
    </w:p>
    <w:p w14:paraId="073FA5F1" w14:textId="77777777" w:rsidR="00C056E7"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či je správne a konkrétne deklarovaný príspevok projektu k zvýšeniu úrovne infraš</w:t>
      </w:r>
      <w:r w:rsidR="007877A3">
        <w:rPr>
          <w:rFonts w:ascii="Arial" w:hAnsi="Arial" w:cs="Arial"/>
          <w:color w:val="000000" w:themeColor="text1"/>
          <w:sz w:val="19"/>
          <w:szCs w:val="19"/>
        </w:rPr>
        <w:t>truktúry pre nemotorovú dopravu</w:t>
      </w:r>
      <w:r w:rsidRPr="00797B60">
        <w:rPr>
          <w:rFonts w:ascii="Arial" w:hAnsi="Arial" w:cs="Arial"/>
          <w:color w:val="000000" w:themeColor="text1"/>
          <w:sz w:val="19"/>
          <w:szCs w:val="19"/>
        </w:rPr>
        <w:t>, pričom hodnotí mieru príspevku aktivít projektu k zabezpečeniu zvýšenia úrovne infraštruktúry pre cyklistov a chodcov prostredníctvom:</w:t>
      </w:r>
    </w:p>
    <w:p w14:paraId="2FCDD522" w14:textId="77777777" w:rsidR="007877A3" w:rsidRPr="00797B60" w:rsidRDefault="007877A3" w:rsidP="001A6468">
      <w:pPr>
        <w:numPr>
          <w:ilvl w:val="0"/>
          <w:numId w:val="1"/>
        </w:numPr>
        <w:spacing w:line="256" w:lineRule="auto"/>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doplnkovej cyklistickej infraštruktúry (chránené parkoviská pre bicykle, cyklostojany, nabíjacie stanice pre elektrobicykle, systémy automatickej požičovne bicyklov, hygienické zariadenia, samoobslužné o</w:t>
      </w:r>
      <w:r>
        <w:rPr>
          <w:rFonts w:ascii="Arial" w:eastAsia="Times New Roman" w:hAnsi="Arial" w:cs="Arial"/>
          <w:color w:val="000000" w:themeColor="text1"/>
          <w:sz w:val="19"/>
          <w:szCs w:val="19"/>
          <w:lang w:bidi="en-US"/>
        </w:rPr>
        <w:t>pravovne, pitná fontánka apod.),</w:t>
      </w:r>
    </w:p>
    <w:p w14:paraId="0676573E" w14:textId="77777777" w:rsidR="007877A3" w:rsidRPr="00797B60" w:rsidRDefault="007877A3" w:rsidP="001A6468">
      <w:pPr>
        <w:numPr>
          <w:ilvl w:val="0"/>
          <w:numId w:val="1"/>
        </w:numPr>
        <w:spacing w:line="256" w:lineRule="auto"/>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zvýšenia bezpečnosti cyklistov a chodcov (signalizačné svetlá zapustené do vozovky, osvetlenie a pod.)</w:t>
      </w:r>
      <w:r>
        <w:rPr>
          <w:rFonts w:ascii="Arial" w:eastAsia="Times New Roman" w:hAnsi="Arial" w:cs="Arial"/>
          <w:color w:val="000000" w:themeColor="text1"/>
          <w:sz w:val="19"/>
          <w:szCs w:val="19"/>
          <w:lang w:bidi="en-US"/>
        </w:rPr>
        <w:t>,</w:t>
      </w:r>
      <w:r w:rsidRPr="00797B60">
        <w:rPr>
          <w:rFonts w:ascii="Arial" w:eastAsia="Times New Roman" w:hAnsi="Arial" w:cs="Arial"/>
          <w:color w:val="000000" w:themeColor="text1"/>
          <w:sz w:val="19"/>
          <w:szCs w:val="19"/>
          <w:lang w:bidi="en-US"/>
        </w:rPr>
        <w:t xml:space="preserve"> </w:t>
      </w:r>
    </w:p>
    <w:p w14:paraId="04FD897E" w14:textId="429B2909" w:rsidR="007877A3" w:rsidRPr="00797B60" w:rsidRDefault="007877A3" w:rsidP="001A6468">
      <w:pPr>
        <w:numPr>
          <w:ilvl w:val="0"/>
          <w:numId w:val="1"/>
        </w:numPr>
        <w:spacing w:line="256" w:lineRule="auto"/>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vylúčeni</w:t>
      </w:r>
      <w:r w:rsidR="009877F6">
        <w:rPr>
          <w:rFonts w:ascii="Arial" w:eastAsia="Times New Roman" w:hAnsi="Arial" w:cs="Arial"/>
          <w:color w:val="000000" w:themeColor="text1"/>
          <w:sz w:val="19"/>
          <w:szCs w:val="19"/>
          <w:lang w:bidi="en-US"/>
        </w:rPr>
        <w:t>a</w:t>
      </w:r>
      <w:r w:rsidRPr="00797B60">
        <w:rPr>
          <w:rFonts w:ascii="Arial" w:eastAsia="Times New Roman" w:hAnsi="Arial" w:cs="Arial"/>
          <w:color w:val="000000" w:themeColor="text1"/>
          <w:sz w:val="19"/>
          <w:szCs w:val="19"/>
          <w:lang w:bidi="en-US"/>
        </w:rPr>
        <w:t xml:space="preserve"> dopravy z ulíc okrem mestskej hromadnej dopravy a cyklistov, budovanie peších zón, shared space</w:t>
      </w:r>
      <w:r>
        <w:rPr>
          <w:rFonts w:ascii="Arial" w:eastAsia="Times New Roman" w:hAnsi="Arial" w:cs="Arial"/>
          <w:color w:val="000000" w:themeColor="text1"/>
          <w:sz w:val="19"/>
          <w:szCs w:val="19"/>
          <w:lang w:bidi="en-US"/>
        </w:rPr>
        <w:t xml:space="preserve"> apod,</w:t>
      </w:r>
    </w:p>
    <w:p w14:paraId="0D906172" w14:textId="77777777" w:rsidR="007877A3" w:rsidRDefault="007877A3" w:rsidP="001A6468">
      <w:pPr>
        <w:numPr>
          <w:ilvl w:val="0"/>
          <w:numId w:val="1"/>
        </w:numPr>
        <w:spacing w:line="256" w:lineRule="auto"/>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odstraňovania úzkych miest v peš</w:t>
      </w:r>
      <w:r>
        <w:rPr>
          <w:rFonts w:ascii="Arial" w:eastAsia="Times New Roman" w:hAnsi="Arial" w:cs="Arial"/>
          <w:color w:val="000000" w:themeColor="text1"/>
          <w:sz w:val="19"/>
          <w:szCs w:val="19"/>
          <w:lang w:bidi="en-US"/>
        </w:rPr>
        <w:t>ej a/alebo cyklistickej doprave,</w:t>
      </w:r>
    </w:p>
    <w:p w14:paraId="76F70E81" w14:textId="55820B38" w:rsidR="007877A3" w:rsidRDefault="007877A3" w:rsidP="001A6468">
      <w:pPr>
        <w:numPr>
          <w:ilvl w:val="0"/>
          <w:numId w:val="1"/>
        </w:numPr>
        <w:spacing w:before="240" w:after="0" w:line="256" w:lineRule="auto"/>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odstraňovani</w:t>
      </w:r>
      <w:r w:rsidR="009877F6">
        <w:rPr>
          <w:rFonts w:ascii="Arial" w:eastAsia="Times New Roman" w:hAnsi="Arial" w:cs="Arial"/>
          <w:color w:val="000000" w:themeColor="text1"/>
          <w:sz w:val="19"/>
          <w:szCs w:val="19"/>
          <w:lang w:bidi="en-US"/>
        </w:rPr>
        <w:t>a</w:t>
      </w:r>
      <w:r w:rsidRPr="00797B60">
        <w:rPr>
          <w:rFonts w:ascii="Arial" w:eastAsia="Times New Roman" w:hAnsi="Arial" w:cs="Arial"/>
          <w:color w:val="000000" w:themeColor="text1"/>
          <w:sz w:val="19"/>
          <w:szCs w:val="19"/>
          <w:lang w:bidi="en-US"/>
        </w:rPr>
        <w:t xml:space="preserve"> bariér pri prestupovaní.</w:t>
      </w:r>
    </w:p>
    <w:p w14:paraId="7EF45EA0" w14:textId="7FA7287D" w:rsidR="007877A3" w:rsidRPr="0079165F" w:rsidRDefault="007877A3" w:rsidP="001A6468">
      <w:pPr>
        <w:spacing w:before="120" w:after="120" w:line="288" w:lineRule="auto"/>
        <w:jc w:val="both"/>
        <w:rPr>
          <w:rFonts w:ascii="Arial" w:eastAsiaTheme="majorEastAsia" w:hAnsi="Arial" w:cs="Arial"/>
          <w:color w:val="000000" w:themeColor="text1"/>
          <w:sz w:val="19"/>
          <w:szCs w:val="19"/>
          <w:lang w:bidi="en-US"/>
        </w:rPr>
      </w:pPr>
      <w:r w:rsidRPr="0079165F">
        <w:rPr>
          <w:rFonts w:ascii="Arial" w:hAnsi="Arial" w:cs="Arial"/>
          <w:color w:val="000000" w:themeColor="text1"/>
          <w:sz w:val="19"/>
          <w:szCs w:val="19"/>
        </w:rPr>
        <w:t xml:space="preserve">Následne posúdi, </w:t>
      </w:r>
      <w:r>
        <w:rPr>
          <w:rFonts w:ascii="Arial" w:hAnsi="Arial" w:cs="Arial"/>
          <w:color w:val="000000" w:themeColor="text1"/>
          <w:sz w:val="19"/>
          <w:szCs w:val="19"/>
        </w:rPr>
        <w:t xml:space="preserve">aký </w:t>
      </w:r>
      <w:r w:rsidRPr="0079165F">
        <w:rPr>
          <w:rFonts w:ascii="Arial" w:hAnsi="Arial" w:cs="Arial"/>
          <w:color w:val="000000" w:themeColor="text1"/>
          <w:sz w:val="19"/>
          <w:szCs w:val="19"/>
        </w:rPr>
        <w:t>príspevok vyplýva z realizácie konkrétnych aktivít projektu</w:t>
      </w:r>
      <w:r>
        <w:rPr>
          <w:rFonts w:ascii="Arial" w:hAnsi="Arial" w:cs="Arial"/>
          <w:color w:val="000000" w:themeColor="text1"/>
          <w:sz w:val="19"/>
          <w:szCs w:val="19"/>
        </w:rPr>
        <w:t xml:space="preserve"> v zmysle spôsobu aplikácie hodnotiaceho kritéria a </w:t>
      </w:r>
      <w:r w:rsidRPr="0079165F">
        <w:rPr>
          <w:rFonts w:ascii="Arial" w:hAnsi="Arial" w:cs="Arial"/>
          <w:color w:val="000000" w:themeColor="text1"/>
          <w:sz w:val="19"/>
          <w:szCs w:val="19"/>
        </w:rPr>
        <w:t xml:space="preserve">pridelí </w:t>
      </w:r>
      <w:r>
        <w:rPr>
          <w:rFonts w:ascii="Arial" w:hAnsi="Arial" w:cs="Arial"/>
          <w:color w:val="000000" w:themeColor="text1"/>
          <w:sz w:val="19"/>
          <w:szCs w:val="19"/>
        </w:rPr>
        <w:t>relevantnú bodovú hodnotu (5</w:t>
      </w:r>
      <w:r w:rsidR="009877F6">
        <w:rPr>
          <w:rFonts w:ascii="Arial" w:hAnsi="Arial" w:cs="Arial"/>
          <w:color w:val="000000" w:themeColor="text1"/>
          <w:sz w:val="19"/>
          <w:szCs w:val="19"/>
        </w:rPr>
        <w:t>,</w:t>
      </w:r>
      <w:r>
        <w:rPr>
          <w:rFonts w:ascii="Arial" w:hAnsi="Arial" w:cs="Arial"/>
          <w:color w:val="000000" w:themeColor="text1"/>
          <w:sz w:val="19"/>
          <w:szCs w:val="19"/>
        </w:rPr>
        <w:t>3</w:t>
      </w:r>
      <w:r w:rsidR="009877F6">
        <w:rPr>
          <w:rFonts w:ascii="Arial" w:hAnsi="Arial" w:cs="Arial"/>
          <w:color w:val="000000" w:themeColor="text1"/>
          <w:sz w:val="19"/>
          <w:szCs w:val="19"/>
        </w:rPr>
        <w:t xml:space="preserve">,1, </w:t>
      </w:r>
      <w:r>
        <w:rPr>
          <w:rFonts w:ascii="Arial" w:hAnsi="Arial" w:cs="Arial"/>
          <w:color w:val="000000" w:themeColor="text1"/>
          <w:sz w:val="19"/>
          <w:szCs w:val="19"/>
        </w:rPr>
        <w:t>alebo 0).</w:t>
      </w:r>
    </w:p>
    <w:p w14:paraId="7FDF1263" w14:textId="77777777" w:rsidR="006D3848"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797B60">
        <w:rPr>
          <w:rFonts w:ascii="Arial" w:hAnsi="Arial" w:cs="Arial"/>
          <w:color w:val="000000" w:themeColor="text1"/>
          <w:sz w:val="19"/>
          <w:szCs w:val="19"/>
        </w:rPr>
        <w:t>bodového</w:t>
      </w:r>
      <w:r w:rsidRPr="00797B60">
        <w:rPr>
          <w:rFonts w:ascii="Arial" w:hAnsi="Arial" w:cs="Arial"/>
          <w:color w:val="000000" w:themeColor="text1"/>
          <w:sz w:val="19"/>
          <w:szCs w:val="19"/>
        </w:rPr>
        <w:t xml:space="preserve"> kritéria.</w:t>
      </w:r>
    </w:p>
    <w:tbl>
      <w:tblPr>
        <w:tblStyle w:val="TableGrid6"/>
        <w:tblW w:w="4982" w:type="pct"/>
        <w:tblLayout w:type="fixed"/>
        <w:tblLook w:val="04A0" w:firstRow="1" w:lastRow="0" w:firstColumn="1" w:lastColumn="0" w:noHBand="0" w:noVBand="1"/>
      </w:tblPr>
      <w:tblGrid>
        <w:gridCol w:w="570"/>
        <w:gridCol w:w="2559"/>
        <w:gridCol w:w="4392"/>
        <w:gridCol w:w="1513"/>
        <w:gridCol w:w="1489"/>
        <w:gridCol w:w="4549"/>
      </w:tblGrid>
      <w:tr w:rsidR="00225FE4" w:rsidRPr="00797B60" w14:paraId="0A4F2B21" w14:textId="77777777" w:rsidTr="008956BB">
        <w:trPr>
          <w:trHeight w:val="397"/>
        </w:trPr>
        <w:tc>
          <w:tcPr>
            <w:tcW w:w="189" w:type="pct"/>
            <w:shd w:val="clear" w:color="auto" w:fill="DEEAF6" w:themeFill="accent1" w:themeFillTint="33"/>
            <w:vAlign w:val="center"/>
            <w:hideMark/>
          </w:tcPr>
          <w:p w14:paraId="2BD16052" w14:textId="77777777" w:rsidR="00225FE4" w:rsidRPr="00797B60" w:rsidRDefault="00225FE4" w:rsidP="008956BB">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1A68E31D" w14:textId="77777777" w:rsidR="00225FE4" w:rsidRPr="00797B60" w:rsidRDefault="00225FE4" w:rsidP="008956BB">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44DD814A" w14:textId="77777777" w:rsidR="00225FE4" w:rsidRPr="00797B60" w:rsidRDefault="00225FE4" w:rsidP="008956BB">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00B5BEBE" w14:textId="77777777" w:rsidR="00225FE4" w:rsidRPr="00797B60" w:rsidRDefault="00225FE4" w:rsidP="008956BB">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57631DBE" w14:textId="77777777" w:rsidR="00225FE4" w:rsidRPr="00797B60" w:rsidRDefault="00225FE4" w:rsidP="008956BB">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shd w:val="clear" w:color="auto" w:fill="DEEAF6" w:themeFill="accent1" w:themeFillTint="33"/>
            <w:vAlign w:val="center"/>
            <w:hideMark/>
          </w:tcPr>
          <w:p w14:paraId="1078EE00" w14:textId="77777777" w:rsidR="00225FE4" w:rsidRPr="00797B60" w:rsidRDefault="00225FE4" w:rsidP="008956BB">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7E3B6992" w14:textId="77777777" w:rsidTr="008956BB">
        <w:trPr>
          <w:trHeight w:val="158"/>
        </w:trPr>
        <w:tc>
          <w:tcPr>
            <w:tcW w:w="189" w:type="pct"/>
            <w:vMerge w:val="restart"/>
            <w:tcBorders>
              <w:top w:val="single" w:sz="4" w:space="0" w:color="auto"/>
              <w:left w:val="single" w:sz="4" w:space="0" w:color="auto"/>
              <w:bottom w:val="single" w:sz="4" w:space="0" w:color="auto"/>
              <w:right w:val="single" w:sz="4" w:space="0" w:color="auto"/>
            </w:tcBorders>
            <w:vAlign w:val="center"/>
          </w:tcPr>
          <w:p w14:paraId="1A363C26" w14:textId="77777777" w:rsidR="007B6530" w:rsidRPr="00797B60" w:rsidRDefault="007B6530"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2.6</w:t>
            </w:r>
          </w:p>
          <w:p w14:paraId="2DAE4942" w14:textId="77777777" w:rsidR="007B6530" w:rsidRPr="00797B60" w:rsidRDefault="007B6530" w:rsidP="00A3616C">
            <w:pPr>
              <w:spacing w:line="288" w:lineRule="auto"/>
              <w:jc w:val="center"/>
              <w:rPr>
                <w:rFonts w:ascii="Arial" w:hAnsi="Arial" w:cs="Arial"/>
                <w:color w:val="000000" w:themeColor="text1"/>
                <w:sz w:val="19"/>
                <w:szCs w:val="19"/>
              </w:rPr>
            </w:pP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123D3F72" w14:textId="77777777" w:rsidR="007B6530" w:rsidRPr="00797B60" w:rsidRDefault="007B6530" w:rsidP="00A3616C">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Príspevok projektu k redukcii automobilovej dopravy</w:t>
            </w:r>
          </w:p>
        </w:tc>
        <w:tc>
          <w:tcPr>
            <w:tcW w:w="1457" w:type="pct"/>
            <w:vMerge w:val="restart"/>
            <w:tcBorders>
              <w:top w:val="single" w:sz="4" w:space="0" w:color="auto"/>
              <w:left w:val="single" w:sz="4" w:space="0" w:color="auto"/>
              <w:bottom w:val="single" w:sz="4" w:space="0" w:color="auto"/>
              <w:right w:val="single" w:sz="4" w:space="0" w:color="auto"/>
            </w:tcBorders>
            <w:vAlign w:val="center"/>
            <w:hideMark/>
          </w:tcPr>
          <w:p w14:paraId="52B7C36B"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či projekt zabezpečí redukciu objemu automobilovej dopravy a zvýšenie počtu používateľov nemotorovej dopravy.</w:t>
            </w:r>
          </w:p>
        </w:tc>
        <w:tc>
          <w:tcPr>
            <w:tcW w:w="502" w:type="pct"/>
            <w:vMerge w:val="restart"/>
            <w:tcBorders>
              <w:top w:val="single" w:sz="4" w:space="0" w:color="auto"/>
              <w:left w:val="single" w:sz="4" w:space="0" w:color="auto"/>
              <w:bottom w:val="single" w:sz="4" w:space="0" w:color="auto"/>
              <w:right w:val="single" w:sz="4" w:space="0" w:color="auto"/>
            </w:tcBorders>
            <w:vAlign w:val="center"/>
            <w:hideMark/>
          </w:tcPr>
          <w:p w14:paraId="6ED0B2E4" w14:textId="77777777" w:rsidR="007B6530" w:rsidRPr="00797B60" w:rsidRDefault="007B6530"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Bodové kritérium</w:t>
            </w:r>
          </w:p>
        </w:tc>
        <w:tc>
          <w:tcPr>
            <w:tcW w:w="494" w:type="pct"/>
            <w:tcBorders>
              <w:top w:val="single" w:sz="4" w:space="0" w:color="auto"/>
              <w:left w:val="single" w:sz="4" w:space="0" w:color="auto"/>
              <w:bottom w:val="single" w:sz="4" w:space="0" w:color="auto"/>
              <w:right w:val="single" w:sz="4" w:space="0" w:color="auto"/>
            </w:tcBorders>
            <w:vAlign w:val="center"/>
            <w:hideMark/>
          </w:tcPr>
          <w:p w14:paraId="576BB88E" w14:textId="77777777" w:rsidR="007B6530" w:rsidRPr="00797B60" w:rsidRDefault="007B6530"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2</w:t>
            </w:r>
          </w:p>
        </w:tc>
        <w:tc>
          <w:tcPr>
            <w:tcW w:w="1509" w:type="pct"/>
            <w:tcBorders>
              <w:top w:val="single" w:sz="4" w:space="0" w:color="auto"/>
              <w:left w:val="single" w:sz="4" w:space="0" w:color="auto"/>
              <w:bottom w:val="single" w:sz="4" w:space="0" w:color="auto"/>
              <w:right w:val="single" w:sz="4" w:space="0" w:color="auto"/>
            </w:tcBorders>
            <w:vAlign w:val="center"/>
            <w:hideMark/>
          </w:tcPr>
          <w:p w14:paraId="5A9416CC"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Projekt zabezpečí redukciu objemu automobilovej dopravy a zvýšenie počtu používateľov nemotorovej dopravy.</w:t>
            </w:r>
          </w:p>
        </w:tc>
      </w:tr>
      <w:tr w:rsidR="007B6530" w:rsidRPr="00797B60" w14:paraId="4019BDA1" w14:textId="77777777" w:rsidTr="008956BB">
        <w:trPr>
          <w:trHeight w:val="217"/>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484E0198" w14:textId="77777777" w:rsidR="007B6530" w:rsidRPr="00797B60" w:rsidRDefault="007B6530" w:rsidP="00A3616C">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73A01249" w14:textId="77777777" w:rsidR="007B6530" w:rsidRPr="00797B60" w:rsidRDefault="007B6530" w:rsidP="00A3616C">
            <w:pPr>
              <w:spacing w:line="288" w:lineRule="auto"/>
              <w:jc w:val="center"/>
              <w:rPr>
                <w:rFonts w:ascii="Arial"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5EEA7434" w14:textId="77777777" w:rsidR="007B6530" w:rsidRPr="00797B60" w:rsidRDefault="007B6530" w:rsidP="00A3616C">
            <w:pPr>
              <w:spacing w:line="288" w:lineRule="auto"/>
              <w:jc w:val="center"/>
              <w:rPr>
                <w:rFonts w:ascii="Arial"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14:paraId="6378C821" w14:textId="77777777" w:rsidR="007B6530" w:rsidRPr="00797B60" w:rsidRDefault="007B6530" w:rsidP="00A3616C">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hideMark/>
          </w:tcPr>
          <w:p w14:paraId="2BA280A4" w14:textId="77777777" w:rsidR="007B6530" w:rsidRPr="00797B60" w:rsidRDefault="007B6530"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0</w:t>
            </w:r>
          </w:p>
        </w:tc>
        <w:tc>
          <w:tcPr>
            <w:tcW w:w="1509" w:type="pct"/>
            <w:tcBorders>
              <w:top w:val="single" w:sz="4" w:space="0" w:color="auto"/>
              <w:left w:val="single" w:sz="4" w:space="0" w:color="auto"/>
              <w:bottom w:val="single" w:sz="4" w:space="0" w:color="auto"/>
              <w:right w:val="single" w:sz="4" w:space="0" w:color="auto"/>
            </w:tcBorders>
            <w:vAlign w:val="center"/>
            <w:hideMark/>
          </w:tcPr>
          <w:p w14:paraId="142DE793"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530CCC">
              <w:rPr>
                <w:rFonts w:ascii="Arial" w:hAnsi="Arial" w:cs="Arial"/>
                <w:color w:val="000000" w:themeColor="text1"/>
                <w:sz w:val="19"/>
                <w:szCs w:val="19"/>
              </w:rPr>
              <w:t>Projekt nezabezpečí redukciu objemu automobilovej dopravy ani zvýšenie počtu používateľov nemotorovej dopravy.</w:t>
            </w:r>
          </w:p>
        </w:tc>
      </w:tr>
    </w:tbl>
    <w:p w14:paraId="368CB16A" w14:textId="77777777" w:rsidR="00C056E7"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 príloha Opis projektu.</w:t>
      </w:r>
    </w:p>
    <w:p w14:paraId="4E7F06E0" w14:textId="77777777" w:rsidR="00530CCC"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xml:space="preserve">, či </w:t>
      </w:r>
      <w:r w:rsidR="00530CCC">
        <w:rPr>
          <w:rFonts w:ascii="Arial" w:hAnsi="Arial" w:cs="Arial"/>
          <w:color w:val="000000" w:themeColor="text1"/>
          <w:sz w:val="19"/>
          <w:szCs w:val="19"/>
        </w:rPr>
        <w:t>je v žiadosti o NFP</w:t>
      </w:r>
      <w:r w:rsidRPr="00797B60">
        <w:rPr>
          <w:rFonts w:ascii="Arial" w:hAnsi="Arial" w:cs="Arial"/>
          <w:color w:val="000000" w:themeColor="text1"/>
          <w:sz w:val="19"/>
          <w:szCs w:val="19"/>
        </w:rPr>
        <w:t> konkrétne deklarovaný príspevok projektu k zabezpečeniu redukcie objemu automobilovej dopravy a zvýšeni</w:t>
      </w:r>
      <w:r w:rsidR="00530CCC">
        <w:rPr>
          <w:rFonts w:ascii="Arial" w:hAnsi="Arial" w:cs="Arial"/>
          <w:color w:val="000000" w:themeColor="text1"/>
          <w:sz w:val="19"/>
          <w:szCs w:val="19"/>
        </w:rPr>
        <w:t>u</w:t>
      </w:r>
      <w:r w:rsidRPr="00797B60">
        <w:rPr>
          <w:rFonts w:ascii="Arial" w:hAnsi="Arial" w:cs="Arial"/>
          <w:color w:val="000000" w:themeColor="text1"/>
          <w:sz w:val="19"/>
          <w:szCs w:val="19"/>
        </w:rPr>
        <w:t xml:space="preserve"> počtu používateľov nemotorovej dopravy</w:t>
      </w:r>
      <w:r w:rsidR="00E42A9A" w:rsidRPr="00797B60">
        <w:rPr>
          <w:rFonts w:ascii="Arial" w:hAnsi="Arial" w:cs="Arial"/>
          <w:color w:val="000000" w:themeColor="text1"/>
          <w:sz w:val="19"/>
          <w:szCs w:val="19"/>
        </w:rPr>
        <w:t>, t.j.</w:t>
      </w:r>
      <w:r w:rsidR="0041375D" w:rsidRPr="00797B60">
        <w:rPr>
          <w:rFonts w:ascii="Arial" w:hAnsi="Arial" w:cs="Arial"/>
          <w:color w:val="000000" w:themeColor="text1"/>
          <w:sz w:val="19"/>
          <w:szCs w:val="19"/>
        </w:rPr>
        <w:t xml:space="preserve"> </w:t>
      </w:r>
      <w:r w:rsidR="00530CCC">
        <w:rPr>
          <w:rFonts w:ascii="Arial" w:hAnsi="Arial" w:cs="Arial"/>
          <w:color w:val="000000" w:themeColor="text1"/>
          <w:sz w:val="19"/>
          <w:szCs w:val="19"/>
        </w:rPr>
        <w:t xml:space="preserve">či projekt </w:t>
      </w:r>
      <w:r w:rsidR="0041375D" w:rsidRPr="00797B60">
        <w:rPr>
          <w:rFonts w:ascii="Arial" w:hAnsi="Arial" w:cs="Arial"/>
          <w:color w:val="000000" w:themeColor="text1"/>
          <w:sz w:val="19"/>
          <w:szCs w:val="19"/>
        </w:rPr>
        <w:t>podporuje mobilitu obyvateľstva za pracovnými príležitosťami a podporuje každodenné dochádzanie za prácou a</w:t>
      </w:r>
      <w:r w:rsidR="00E42A9A" w:rsidRPr="00797B60">
        <w:rPr>
          <w:rFonts w:ascii="Arial" w:hAnsi="Arial" w:cs="Arial"/>
          <w:color w:val="000000" w:themeColor="text1"/>
          <w:sz w:val="19"/>
          <w:szCs w:val="19"/>
        </w:rPr>
        <w:t> </w:t>
      </w:r>
      <w:r w:rsidR="0041375D" w:rsidRPr="00797B60">
        <w:rPr>
          <w:rFonts w:ascii="Arial" w:hAnsi="Arial" w:cs="Arial"/>
          <w:color w:val="000000" w:themeColor="text1"/>
          <w:sz w:val="19"/>
          <w:szCs w:val="19"/>
        </w:rPr>
        <w:t>službami</w:t>
      </w:r>
      <w:r w:rsidR="00E42A9A" w:rsidRPr="00797B60">
        <w:rPr>
          <w:rFonts w:ascii="Arial" w:hAnsi="Arial" w:cs="Arial"/>
          <w:color w:val="000000" w:themeColor="text1"/>
          <w:sz w:val="19"/>
          <w:szCs w:val="19"/>
        </w:rPr>
        <w:t xml:space="preserve"> prostredníctvom využívania nemotorovej dopravy a či existuje priame previazanie aktivít projektu s opatreniami na vytvorenie podmienok vedúcich k redukcii automobilovej dopravy</w:t>
      </w:r>
      <w:r w:rsidR="0041375D" w:rsidRPr="00797B60">
        <w:rPr>
          <w:rFonts w:ascii="Arial" w:hAnsi="Arial" w:cs="Arial"/>
          <w:color w:val="000000" w:themeColor="text1"/>
          <w:sz w:val="19"/>
          <w:szCs w:val="19"/>
        </w:rPr>
        <w:t>.</w:t>
      </w:r>
      <w:r w:rsidRPr="00797B60">
        <w:rPr>
          <w:rFonts w:ascii="Arial" w:hAnsi="Arial" w:cs="Arial"/>
          <w:color w:val="000000" w:themeColor="text1"/>
          <w:sz w:val="19"/>
          <w:szCs w:val="19"/>
        </w:rPr>
        <w:t xml:space="preserve"> </w:t>
      </w:r>
    </w:p>
    <w:p w14:paraId="7A379145" w14:textId="77777777" w:rsidR="00C056E7"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Následne vyhodnotí kritérium (2/0) v zmysle popisu aplikácie hodnotiaceho kritéria. </w:t>
      </w:r>
    </w:p>
    <w:p w14:paraId="0ECB2C46" w14:textId="55AAE251" w:rsidR="006A0FEB"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797B60">
        <w:rPr>
          <w:rFonts w:ascii="Arial" w:hAnsi="Arial" w:cs="Arial"/>
          <w:color w:val="000000" w:themeColor="text1"/>
          <w:sz w:val="19"/>
          <w:szCs w:val="19"/>
        </w:rPr>
        <w:t>bodového</w:t>
      </w:r>
      <w:r w:rsidRPr="00797B60">
        <w:rPr>
          <w:rFonts w:ascii="Arial" w:hAnsi="Arial" w:cs="Arial"/>
          <w:color w:val="000000" w:themeColor="text1"/>
          <w:sz w:val="19"/>
          <w:szCs w:val="19"/>
        </w:rPr>
        <w:t xml:space="preserve"> kritéria.</w:t>
      </w:r>
    </w:p>
    <w:tbl>
      <w:tblPr>
        <w:tblStyle w:val="TableGrid6"/>
        <w:tblW w:w="4956" w:type="pct"/>
        <w:tblLayout w:type="fixed"/>
        <w:tblLook w:val="04A0" w:firstRow="1" w:lastRow="0" w:firstColumn="1" w:lastColumn="0" w:noHBand="0" w:noVBand="1"/>
      </w:tblPr>
      <w:tblGrid>
        <w:gridCol w:w="615"/>
        <w:gridCol w:w="14378"/>
      </w:tblGrid>
      <w:tr w:rsidR="008956BB" w:rsidRPr="00797B60" w14:paraId="7224587C" w14:textId="77777777" w:rsidTr="00CE00CA">
        <w:trPr>
          <w:trHeight w:val="397"/>
        </w:trPr>
        <w:tc>
          <w:tcPr>
            <w:tcW w:w="205" w:type="pct"/>
            <w:shd w:val="clear" w:color="auto" w:fill="9CC2E5" w:themeFill="accent1" w:themeFillTint="99"/>
            <w:vAlign w:val="center"/>
          </w:tcPr>
          <w:p w14:paraId="117A9BA6" w14:textId="77777777" w:rsidR="008956BB" w:rsidRPr="00797B60" w:rsidRDefault="008956BB" w:rsidP="00B01AB6">
            <w:pPr>
              <w:widowControl w:val="0"/>
              <w:spacing w:line="288" w:lineRule="auto"/>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lastRenderedPageBreak/>
              <w:t>3.</w:t>
            </w:r>
          </w:p>
        </w:tc>
        <w:tc>
          <w:tcPr>
            <w:tcW w:w="4795" w:type="pct"/>
            <w:shd w:val="clear" w:color="auto" w:fill="9CC2E5" w:themeFill="accent1" w:themeFillTint="99"/>
            <w:vAlign w:val="center"/>
          </w:tcPr>
          <w:p w14:paraId="27B1FC2F" w14:textId="77777777" w:rsidR="008956BB" w:rsidRPr="00797B60" w:rsidRDefault="008956BB" w:rsidP="008956BB">
            <w:pPr>
              <w:widowControl w:val="0"/>
              <w:spacing w:line="288" w:lineRule="auto"/>
              <w:ind w:left="143" w:right="136" w:hanging="3"/>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Administratívna a prevádzková kapacita žiadateľa</w:t>
            </w:r>
          </w:p>
        </w:tc>
      </w:tr>
    </w:tbl>
    <w:p w14:paraId="77637CD6" w14:textId="77777777" w:rsidR="00150136" w:rsidRPr="00797B60" w:rsidRDefault="00150136" w:rsidP="00CE00CA">
      <w:pPr>
        <w:spacing w:after="0"/>
      </w:pPr>
    </w:p>
    <w:tbl>
      <w:tblPr>
        <w:tblStyle w:val="TableGrid6"/>
        <w:tblW w:w="4956" w:type="pct"/>
        <w:tblLayout w:type="fixed"/>
        <w:tblLook w:val="04A0" w:firstRow="1" w:lastRow="0" w:firstColumn="1" w:lastColumn="0" w:noHBand="0" w:noVBand="1"/>
      </w:tblPr>
      <w:tblGrid>
        <w:gridCol w:w="622"/>
        <w:gridCol w:w="1755"/>
        <w:gridCol w:w="2838"/>
        <w:gridCol w:w="1496"/>
        <w:gridCol w:w="1415"/>
        <w:gridCol w:w="6867"/>
      </w:tblGrid>
      <w:tr w:rsidR="00A3616C" w:rsidRPr="00797B60" w14:paraId="4FAED867" w14:textId="77777777" w:rsidTr="00B36ABB">
        <w:trPr>
          <w:trHeight w:val="397"/>
        </w:trPr>
        <w:tc>
          <w:tcPr>
            <w:tcW w:w="207" w:type="pct"/>
            <w:shd w:val="clear" w:color="auto" w:fill="DEEAF6" w:themeFill="accent1" w:themeFillTint="33"/>
            <w:vAlign w:val="center"/>
            <w:hideMark/>
          </w:tcPr>
          <w:p w14:paraId="3EB91E3F" w14:textId="77777777" w:rsidR="00225FE4" w:rsidRPr="00797B60" w:rsidRDefault="00225FE4"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585" w:type="pct"/>
            <w:shd w:val="clear" w:color="auto" w:fill="DEEAF6" w:themeFill="accent1" w:themeFillTint="33"/>
            <w:vAlign w:val="center"/>
            <w:hideMark/>
          </w:tcPr>
          <w:p w14:paraId="5ECA1E24" w14:textId="77777777" w:rsidR="00225FE4" w:rsidRPr="00797B60" w:rsidRDefault="00225FE4"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946" w:type="pct"/>
            <w:shd w:val="clear" w:color="auto" w:fill="DEEAF6" w:themeFill="accent1" w:themeFillTint="33"/>
            <w:vAlign w:val="center"/>
            <w:hideMark/>
          </w:tcPr>
          <w:p w14:paraId="0AF34152" w14:textId="77777777" w:rsidR="00225FE4" w:rsidRPr="00797B60" w:rsidRDefault="00225FE4"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99" w:type="pct"/>
            <w:shd w:val="clear" w:color="auto" w:fill="DEEAF6" w:themeFill="accent1" w:themeFillTint="33"/>
            <w:vAlign w:val="center"/>
            <w:hideMark/>
          </w:tcPr>
          <w:p w14:paraId="311D8C08" w14:textId="77777777" w:rsidR="00225FE4" w:rsidRPr="00797B60" w:rsidRDefault="00225FE4" w:rsidP="00B01AB6">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72" w:type="pct"/>
            <w:shd w:val="clear" w:color="auto" w:fill="DEEAF6" w:themeFill="accent1" w:themeFillTint="33"/>
            <w:vAlign w:val="center"/>
            <w:hideMark/>
          </w:tcPr>
          <w:p w14:paraId="5591CCF2" w14:textId="77777777" w:rsidR="00225FE4" w:rsidRPr="00797B60" w:rsidRDefault="00225FE4" w:rsidP="00B01AB6">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2290" w:type="pct"/>
            <w:shd w:val="clear" w:color="auto" w:fill="DEEAF6" w:themeFill="accent1" w:themeFillTint="33"/>
            <w:vAlign w:val="center"/>
            <w:hideMark/>
          </w:tcPr>
          <w:p w14:paraId="5570490A" w14:textId="77777777" w:rsidR="00225FE4" w:rsidRPr="00797B60" w:rsidRDefault="00225FE4"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A3616C" w:rsidRPr="00797B60" w14:paraId="3F6EC815" w14:textId="77777777" w:rsidTr="00B36ABB">
        <w:trPr>
          <w:trHeight w:val="675"/>
        </w:trPr>
        <w:tc>
          <w:tcPr>
            <w:tcW w:w="207" w:type="pct"/>
            <w:vMerge w:val="restart"/>
            <w:tcBorders>
              <w:top w:val="single" w:sz="4" w:space="0" w:color="auto"/>
              <w:left w:val="single" w:sz="4" w:space="0" w:color="auto"/>
              <w:bottom w:val="single" w:sz="4" w:space="0" w:color="auto"/>
              <w:right w:val="single" w:sz="4" w:space="0" w:color="auto"/>
            </w:tcBorders>
            <w:vAlign w:val="center"/>
            <w:hideMark/>
          </w:tcPr>
          <w:p w14:paraId="01B0C41C" w14:textId="77777777" w:rsidR="0073735D" w:rsidRPr="00797B60" w:rsidRDefault="0073735D" w:rsidP="00A3616C">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3.1</w:t>
            </w:r>
          </w:p>
        </w:tc>
        <w:tc>
          <w:tcPr>
            <w:tcW w:w="585" w:type="pct"/>
            <w:vMerge w:val="restart"/>
            <w:tcBorders>
              <w:top w:val="single" w:sz="4" w:space="0" w:color="auto"/>
              <w:left w:val="single" w:sz="4" w:space="0" w:color="auto"/>
              <w:bottom w:val="single" w:sz="4" w:space="0" w:color="auto"/>
              <w:right w:val="single" w:sz="4" w:space="0" w:color="auto"/>
            </w:tcBorders>
            <w:vAlign w:val="center"/>
            <w:hideMark/>
          </w:tcPr>
          <w:p w14:paraId="75600DBB" w14:textId="77777777" w:rsidR="0073735D" w:rsidRPr="00797B60" w:rsidRDefault="0073735D" w:rsidP="00A3616C">
            <w:pPr>
              <w:spacing w:line="288" w:lineRule="auto"/>
              <w:contextualSpacing/>
              <w:rPr>
                <w:rFonts w:ascii="Arial" w:hAnsi="Arial" w:cs="Arial"/>
                <w:color w:val="000000" w:themeColor="text1"/>
                <w:sz w:val="19"/>
                <w:szCs w:val="19"/>
              </w:rPr>
            </w:pPr>
            <w:r w:rsidRPr="00797B60">
              <w:rPr>
                <w:rFonts w:ascii="Arial" w:hAnsi="Arial" w:cs="Arial"/>
                <w:color w:val="000000" w:themeColor="text1"/>
                <w:sz w:val="19"/>
                <w:szCs w:val="19"/>
              </w:rPr>
              <w:t>Posúdenie administratívnych a odborných kapacít na riadenie a realizáciu projektu</w:t>
            </w:r>
          </w:p>
        </w:tc>
        <w:tc>
          <w:tcPr>
            <w:tcW w:w="946" w:type="pct"/>
            <w:vMerge w:val="restart"/>
            <w:tcBorders>
              <w:top w:val="single" w:sz="4" w:space="0" w:color="auto"/>
              <w:left w:val="single" w:sz="4" w:space="0" w:color="auto"/>
              <w:bottom w:val="single" w:sz="4" w:space="0" w:color="auto"/>
              <w:right w:val="single" w:sz="4" w:space="0" w:color="auto"/>
            </w:tcBorders>
            <w:vAlign w:val="center"/>
          </w:tcPr>
          <w:p w14:paraId="00FBBB8C" w14:textId="77777777" w:rsidR="0073735D" w:rsidRPr="00797B60" w:rsidRDefault="0073735D" w:rsidP="00B36ABB">
            <w:pPr>
              <w:spacing w:line="288" w:lineRule="auto"/>
              <w:contextualSpacing/>
              <w:jc w:val="both"/>
              <w:rPr>
                <w:rFonts w:ascii="Arial" w:hAnsi="Arial" w:cs="Arial"/>
                <w:color w:val="000000" w:themeColor="text1"/>
                <w:sz w:val="19"/>
                <w:szCs w:val="19"/>
              </w:rPr>
            </w:pPr>
            <w:r w:rsidRPr="00797B60">
              <w:rPr>
                <w:rFonts w:ascii="Arial" w:hAnsi="Arial" w:cs="Arial"/>
                <w:color w:val="000000" w:themeColor="text1"/>
                <w:sz w:val="19"/>
                <w:szCs w:val="19"/>
              </w:rPr>
              <w:t>Posudzuje sa zostavenie realizačného tímu s dostatočnými administratívnymi a odbornými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54569099" w14:textId="77777777" w:rsidR="0073735D" w:rsidRPr="00797B60" w:rsidRDefault="0073735D" w:rsidP="00B36ABB">
            <w:pPr>
              <w:spacing w:line="288" w:lineRule="auto"/>
              <w:contextualSpacing/>
              <w:jc w:val="both"/>
              <w:rPr>
                <w:rFonts w:ascii="Arial" w:hAnsi="Arial" w:cs="Arial"/>
                <w:color w:val="000000" w:themeColor="text1"/>
                <w:sz w:val="19"/>
                <w:szCs w:val="19"/>
              </w:rPr>
            </w:pPr>
            <w:r w:rsidRPr="00797B60">
              <w:rPr>
                <w:rFonts w:ascii="Arial" w:hAnsi="Arial" w:cs="Arial"/>
                <w:color w:val="000000" w:themeColor="text1"/>
                <w:sz w:val="19"/>
                <w:szCs w:val="19"/>
              </w:rPr>
              <w:t xml:space="preserve">Administratívne a odborné kapacity môžu byť zabezpečené buď z interných alebo externých zdrojov. </w:t>
            </w:r>
          </w:p>
          <w:p w14:paraId="17F613E7" w14:textId="77777777" w:rsidR="0073735D" w:rsidRPr="00797B60" w:rsidRDefault="0073735D" w:rsidP="00A3616C">
            <w:pPr>
              <w:spacing w:line="288" w:lineRule="auto"/>
              <w:contextualSpacing/>
              <w:rPr>
                <w:rFonts w:ascii="Arial" w:hAnsi="Arial" w:cs="Arial"/>
                <w:color w:val="000000" w:themeColor="text1"/>
                <w:sz w:val="19"/>
                <w:szCs w:val="19"/>
              </w:rPr>
            </w:pPr>
          </w:p>
        </w:tc>
        <w:tc>
          <w:tcPr>
            <w:tcW w:w="499" w:type="pct"/>
            <w:vMerge w:val="restart"/>
            <w:tcBorders>
              <w:top w:val="single" w:sz="4" w:space="0" w:color="auto"/>
              <w:left w:val="single" w:sz="4" w:space="0" w:color="auto"/>
              <w:bottom w:val="single" w:sz="4" w:space="0" w:color="auto"/>
              <w:right w:val="single" w:sz="4" w:space="0" w:color="auto"/>
            </w:tcBorders>
            <w:vAlign w:val="center"/>
          </w:tcPr>
          <w:p w14:paraId="56664D73" w14:textId="77777777" w:rsidR="0073735D" w:rsidRPr="00797B60" w:rsidRDefault="0073735D" w:rsidP="00A3616C">
            <w:pPr>
              <w:widowControl w:val="0"/>
              <w:spacing w:line="288" w:lineRule="auto"/>
              <w:contextualSpacing/>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Bodové kritérium</w:t>
            </w:r>
          </w:p>
          <w:p w14:paraId="2DB60806" w14:textId="77777777" w:rsidR="0073735D" w:rsidRPr="00797B60" w:rsidRDefault="0073735D" w:rsidP="00A3616C">
            <w:pPr>
              <w:spacing w:line="288" w:lineRule="auto"/>
              <w:contextualSpacing/>
              <w:jc w:val="center"/>
              <w:rPr>
                <w:rFonts w:ascii="Arial" w:hAnsi="Arial" w:cs="Arial"/>
                <w:color w:val="000000" w:themeColor="text1"/>
                <w:sz w:val="19"/>
                <w:szCs w:val="19"/>
              </w:rPr>
            </w:pPr>
          </w:p>
        </w:tc>
        <w:tc>
          <w:tcPr>
            <w:tcW w:w="472" w:type="pct"/>
            <w:tcBorders>
              <w:top w:val="single" w:sz="4" w:space="0" w:color="auto"/>
              <w:left w:val="single" w:sz="4" w:space="0" w:color="auto"/>
              <w:bottom w:val="single" w:sz="4" w:space="0" w:color="auto"/>
              <w:right w:val="single" w:sz="4" w:space="0" w:color="auto"/>
            </w:tcBorders>
            <w:vAlign w:val="center"/>
          </w:tcPr>
          <w:p w14:paraId="3B5EA074" w14:textId="77777777" w:rsidR="0073735D" w:rsidRPr="00797B60" w:rsidRDefault="0073735D" w:rsidP="00A3616C">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2</w:t>
            </w:r>
          </w:p>
        </w:tc>
        <w:tc>
          <w:tcPr>
            <w:tcW w:w="2290" w:type="pct"/>
            <w:tcBorders>
              <w:top w:val="single" w:sz="4" w:space="0" w:color="auto"/>
              <w:left w:val="single" w:sz="4" w:space="0" w:color="auto"/>
              <w:bottom w:val="single" w:sz="4" w:space="0" w:color="auto"/>
              <w:right w:val="single" w:sz="4" w:space="0" w:color="auto"/>
            </w:tcBorders>
            <w:vAlign w:val="center"/>
            <w:hideMark/>
          </w:tcPr>
          <w:p w14:paraId="383E468D" w14:textId="77777777" w:rsidR="0073735D" w:rsidRPr="00797B60" w:rsidRDefault="0073735D" w:rsidP="00B36ABB">
            <w:pPr>
              <w:spacing w:line="288" w:lineRule="auto"/>
              <w:contextualSpacing/>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Administratívne a odborné kapacity žiadateľa sú dostatočné z hľadiska ich počtu, odborných znalostí a skúseností. Jednotlivé kompetencie v rámci projektového tímu sú zadefinované komplexne a vytvárajú predpoklad pre správne riadenie a implementáciu projektu.</w:t>
            </w:r>
          </w:p>
          <w:p w14:paraId="482562D8" w14:textId="77777777" w:rsidR="0073735D" w:rsidRPr="00797B60" w:rsidRDefault="0073735D" w:rsidP="00B36ABB">
            <w:pPr>
              <w:spacing w:line="288" w:lineRule="auto"/>
              <w:contextualSpacing/>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Žiadateľ má zabezpečené, resp. deklaruje zabezpečenie riadenia projektu:</w:t>
            </w:r>
          </w:p>
          <w:p w14:paraId="5D4DC738" w14:textId="77777777" w:rsidR="0073735D" w:rsidRPr="00797B60" w:rsidRDefault="0073735D" w:rsidP="00B36ABB">
            <w:pPr>
              <w:numPr>
                <w:ilvl w:val="0"/>
                <w:numId w:val="2"/>
              </w:numPr>
              <w:spacing w:line="288" w:lineRule="auto"/>
              <w:ind w:left="308" w:hanging="283"/>
              <w:contextualSpacing/>
              <w:jc w:val="both"/>
              <w:rPr>
                <w:rFonts w:ascii="Arial" w:eastAsia="Helvetica" w:hAnsi="Arial" w:cs="Arial"/>
                <w:color w:val="000000" w:themeColor="text1"/>
                <w:sz w:val="19"/>
                <w:szCs w:val="19"/>
                <w:lang w:bidi="en-US"/>
              </w:rPr>
            </w:pPr>
            <w:r w:rsidRPr="00797B60">
              <w:rPr>
                <w:rFonts w:ascii="Arial" w:eastAsia="Helvetica" w:hAnsi="Arial" w:cs="Arial"/>
                <w:color w:val="000000" w:themeColor="text1"/>
                <w:sz w:val="19"/>
                <w:szCs w:val="19"/>
                <w:lang w:bidi="en-US"/>
              </w:rPr>
              <w:t>externými kapacitami so skúsenosťami v oblasti riadenia obdobných/porovnateľných projektov, alebo</w:t>
            </w:r>
          </w:p>
          <w:p w14:paraId="0BE08584" w14:textId="77777777" w:rsidR="0073735D" w:rsidRPr="00797B60" w:rsidRDefault="0073735D" w:rsidP="00B36ABB">
            <w:pPr>
              <w:numPr>
                <w:ilvl w:val="0"/>
                <w:numId w:val="2"/>
              </w:numPr>
              <w:spacing w:line="288" w:lineRule="auto"/>
              <w:ind w:left="308" w:hanging="283"/>
              <w:contextualSpacing/>
              <w:jc w:val="both"/>
              <w:rPr>
                <w:rFonts w:ascii="Arial" w:eastAsia="Helvetica" w:hAnsi="Arial" w:cs="Arial"/>
                <w:color w:val="000000" w:themeColor="text1"/>
                <w:sz w:val="19"/>
                <w:szCs w:val="19"/>
                <w:lang w:bidi="en-US"/>
              </w:rPr>
            </w:pPr>
            <w:r w:rsidRPr="00797B60">
              <w:rPr>
                <w:rFonts w:ascii="Arial" w:eastAsia="Helvetica" w:hAnsi="Arial" w:cs="Arial"/>
                <w:color w:val="000000" w:themeColor="text1"/>
                <w:sz w:val="19"/>
                <w:szCs w:val="19"/>
                <w:lang w:bidi="en-US"/>
              </w:rPr>
              <w:t xml:space="preserve">internými kapacitami primeranými rozsahu projektu, ktoré majú skúsenosti s riadením </w:t>
            </w:r>
            <w:r w:rsidRPr="00797B60">
              <w:rPr>
                <w:rFonts w:ascii="Arial" w:eastAsia="Times New Roman" w:hAnsi="Arial" w:cs="Arial"/>
                <w:color w:val="000000"/>
                <w:sz w:val="19"/>
                <w:szCs w:val="19"/>
                <w:lang w:eastAsia="sk-SK"/>
              </w:rPr>
              <w:t>obdobných/porovnateľných projektov</w:t>
            </w:r>
            <w:r w:rsidRPr="00797B60">
              <w:rPr>
                <w:rFonts w:ascii="Arial" w:eastAsia="Helvetica" w:hAnsi="Arial" w:cs="Arial"/>
                <w:color w:val="000000" w:themeColor="text1"/>
                <w:sz w:val="19"/>
                <w:szCs w:val="19"/>
                <w:lang w:bidi="en-US"/>
              </w:rPr>
              <w:t>.</w:t>
            </w:r>
          </w:p>
        </w:tc>
      </w:tr>
      <w:tr w:rsidR="00A3616C" w:rsidRPr="00797B60" w14:paraId="128FB6F8" w14:textId="77777777" w:rsidTr="00B36ABB">
        <w:trPr>
          <w:trHeight w:val="283"/>
        </w:trPr>
        <w:tc>
          <w:tcPr>
            <w:tcW w:w="207" w:type="pct"/>
            <w:vMerge/>
            <w:tcBorders>
              <w:top w:val="single" w:sz="4" w:space="0" w:color="auto"/>
              <w:left w:val="single" w:sz="4" w:space="0" w:color="auto"/>
              <w:bottom w:val="single" w:sz="4" w:space="0" w:color="auto"/>
              <w:right w:val="single" w:sz="4" w:space="0" w:color="auto"/>
            </w:tcBorders>
            <w:vAlign w:val="center"/>
            <w:hideMark/>
          </w:tcPr>
          <w:p w14:paraId="17FEB123" w14:textId="77777777" w:rsidR="0073735D" w:rsidRPr="00797B60" w:rsidRDefault="0073735D" w:rsidP="00721505">
            <w:pPr>
              <w:spacing w:line="288" w:lineRule="auto"/>
              <w:contextualSpacing/>
              <w:jc w:val="center"/>
              <w:rPr>
                <w:rFonts w:ascii="Arial" w:eastAsiaTheme="minorHAnsi" w:hAnsi="Arial" w:cs="Arial"/>
                <w:color w:val="000000" w:themeColor="text1"/>
                <w:sz w:val="19"/>
                <w:szCs w:val="19"/>
              </w:rPr>
            </w:pPr>
          </w:p>
        </w:tc>
        <w:tc>
          <w:tcPr>
            <w:tcW w:w="585" w:type="pct"/>
            <w:vMerge/>
            <w:tcBorders>
              <w:top w:val="single" w:sz="4" w:space="0" w:color="auto"/>
              <w:left w:val="single" w:sz="4" w:space="0" w:color="auto"/>
              <w:bottom w:val="single" w:sz="4" w:space="0" w:color="auto"/>
              <w:right w:val="single" w:sz="4" w:space="0" w:color="auto"/>
            </w:tcBorders>
            <w:vAlign w:val="center"/>
            <w:hideMark/>
          </w:tcPr>
          <w:p w14:paraId="20DE4796" w14:textId="77777777" w:rsidR="0073735D" w:rsidRPr="00797B60" w:rsidRDefault="0073735D" w:rsidP="00721505">
            <w:pPr>
              <w:spacing w:line="288" w:lineRule="auto"/>
              <w:contextualSpacing/>
              <w:rPr>
                <w:rFonts w:ascii="Arial" w:eastAsiaTheme="minorHAnsi" w:hAnsi="Arial" w:cs="Arial"/>
                <w:color w:val="000000" w:themeColor="text1"/>
                <w:sz w:val="19"/>
                <w:szCs w:val="19"/>
              </w:rPr>
            </w:pPr>
          </w:p>
        </w:tc>
        <w:tc>
          <w:tcPr>
            <w:tcW w:w="946" w:type="pct"/>
            <w:vMerge/>
            <w:tcBorders>
              <w:top w:val="single" w:sz="4" w:space="0" w:color="auto"/>
              <w:left w:val="single" w:sz="4" w:space="0" w:color="auto"/>
              <w:bottom w:val="single" w:sz="4" w:space="0" w:color="auto"/>
              <w:right w:val="single" w:sz="4" w:space="0" w:color="auto"/>
            </w:tcBorders>
            <w:vAlign w:val="center"/>
            <w:hideMark/>
          </w:tcPr>
          <w:p w14:paraId="0A6CFDFE" w14:textId="77777777" w:rsidR="0073735D" w:rsidRPr="00797B60" w:rsidRDefault="0073735D" w:rsidP="00721505">
            <w:pPr>
              <w:spacing w:line="288" w:lineRule="auto"/>
              <w:contextualSpacing/>
              <w:rPr>
                <w:rFonts w:ascii="Arial" w:eastAsiaTheme="minorHAnsi" w:hAnsi="Arial" w:cs="Arial"/>
                <w:color w:val="000000" w:themeColor="text1"/>
                <w:sz w:val="19"/>
                <w:szCs w:val="19"/>
              </w:rPr>
            </w:pPr>
          </w:p>
        </w:tc>
        <w:tc>
          <w:tcPr>
            <w:tcW w:w="499" w:type="pct"/>
            <w:vMerge/>
            <w:tcBorders>
              <w:top w:val="single" w:sz="4" w:space="0" w:color="auto"/>
              <w:left w:val="single" w:sz="4" w:space="0" w:color="auto"/>
              <w:bottom w:val="single" w:sz="4" w:space="0" w:color="auto"/>
              <w:right w:val="single" w:sz="4" w:space="0" w:color="auto"/>
            </w:tcBorders>
            <w:vAlign w:val="center"/>
            <w:hideMark/>
          </w:tcPr>
          <w:p w14:paraId="1258AB1B" w14:textId="77777777" w:rsidR="0073735D" w:rsidRPr="00797B60" w:rsidRDefault="0073735D" w:rsidP="00721505">
            <w:pPr>
              <w:spacing w:line="288" w:lineRule="auto"/>
              <w:contextualSpacing/>
              <w:jc w:val="center"/>
              <w:rPr>
                <w:rFonts w:ascii="Arial" w:eastAsiaTheme="minorHAnsi" w:hAnsi="Arial" w:cs="Arial"/>
                <w:color w:val="000000" w:themeColor="text1"/>
                <w:sz w:val="19"/>
                <w:szCs w:val="19"/>
              </w:rPr>
            </w:pPr>
          </w:p>
        </w:tc>
        <w:tc>
          <w:tcPr>
            <w:tcW w:w="472" w:type="pct"/>
            <w:tcBorders>
              <w:top w:val="single" w:sz="4" w:space="0" w:color="auto"/>
              <w:left w:val="single" w:sz="4" w:space="0" w:color="auto"/>
              <w:bottom w:val="single" w:sz="4" w:space="0" w:color="auto"/>
              <w:right w:val="single" w:sz="4" w:space="0" w:color="auto"/>
            </w:tcBorders>
            <w:vAlign w:val="center"/>
          </w:tcPr>
          <w:p w14:paraId="6EA8D644" w14:textId="77777777" w:rsidR="0073735D" w:rsidRPr="00797B60" w:rsidRDefault="0073735D" w:rsidP="00721505">
            <w:pPr>
              <w:spacing w:line="288" w:lineRule="auto"/>
              <w:contextualSpacing/>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1</w:t>
            </w:r>
          </w:p>
        </w:tc>
        <w:tc>
          <w:tcPr>
            <w:tcW w:w="2290" w:type="pct"/>
            <w:tcBorders>
              <w:top w:val="single" w:sz="4" w:space="0" w:color="auto"/>
              <w:left w:val="single" w:sz="4" w:space="0" w:color="auto"/>
              <w:bottom w:val="single" w:sz="4" w:space="0" w:color="auto"/>
              <w:right w:val="single" w:sz="4" w:space="0" w:color="auto"/>
            </w:tcBorders>
            <w:vAlign w:val="center"/>
            <w:hideMark/>
          </w:tcPr>
          <w:p w14:paraId="5E30D607" w14:textId="77777777" w:rsidR="0073735D" w:rsidRPr="00797B60" w:rsidRDefault="0073735D" w:rsidP="00B36ABB">
            <w:pPr>
              <w:spacing w:line="288" w:lineRule="auto"/>
              <w:contextualSpacing/>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w:t>
            </w:r>
          </w:p>
        </w:tc>
      </w:tr>
      <w:tr w:rsidR="00A3616C" w:rsidRPr="00797B60" w14:paraId="4DA82C1E" w14:textId="77777777" w:rsidTr="00B36ABB">
        <w:trPr>
          <w:trHeight w:val="553"/>
        </w:trPr>
        <w:tc>
          <w:tcPr>
            <w:tcW w:w="207" w:type="pct"/>
            <w:vMerge/>
            <w:tcBorders>
              <w:top w:val="single" w:sz="4" w:space="0" w:color="auto"/>
              <w:left w:val="single" w:sz="4" w:space="0" w:color="auto"/>
              <w:bottom w:val="single" w:sz="4" w:space="0" w:color="auto"/>
              <w:right w:val="single" w:sz="4" w:space="0" w:color="auto"/>
            </w:tcBorders>
            <w:vAlign w:val="center"/>
            <w:hideMark/>
          </w:tcPr>
          <w:p w14:paraId="2E6AF534" w14:textId="77777777" w:rsidR="0073735D" w:rsidRPr="00797B60" w:rsidRDefault="0073735D" w:rsidP="0073735D">
            <w:pPr>
              <w:spacing w:line="288" w:lineRule="auto"/>
              <w:jc w:val="center"/>
              <w:rPr>
                <w:rFonts w:ascii="Arial" w:hAnsi="Arial" w:cs="Arial"/>
                <w:color w:val="000000" w:themeColor="text1"/>
                <w:sz w:val="19"/>
                <w:szCs w:val="19"/>
              </w:rPr>
            </w:pPr>
          </w:p>
        </w:tc>
        <w:tc>
          <w:tcPr>
            <w:tcW w:w="585" w:type="pct"/>
            <w:vMerge/>
            <w:tcBorders>
              <w:top w:val="single" w:sz="4" w:space="0" w:color="auto"/>
              <w:left w:val="single" w:sz="4" w:space="0" w:color="auto"/>
              <w:bottom w:val="single" w:sz="4" w:space="0" w:color="auto"/>
              <w:right w:val="single" w:sz="4" w:space="0" w:color="auto"/>
            </w:tcBorders>
            <w:vAlign w:val="center"/>
            <w:hideMark/>
          </w:tcPr>
          <w:p w14:paraId="584D8CB4" w14:textId="77777777" w:rsidR="0073735D" w:rsidRPr="00797B60" w:rsidRDefault="0073735D" w:rsidP="0073735D">
            <w:pPr>
              <w:spacing w:line="288" w:lineRule="auto"/>
              <w:rPr>
                <w:rFonts w:ascii="Arial" w:hAnsi="Arial" w:cs="Arial"/>
                <w:color w:val="000000" w:themeColor="text1"/>
                <w:sz w:val="19"/>
                <w:szCs w:val="19"/>
              </w:rPr>
            </w:pPr>
          </w:p>
        </w:tc>
        <w:tc>
          <w:tcPr>
            <w:tcW w:w="946" w:type="pct"/>
            <w:vMerge/>
            <w:tcBorders>
              <w:top w:val="single" w:sz="4" w:space="0" w:color="auto"/>
              <w:left w:val="single" w:sz="4" w:space="0" w:color="auto"/>
              <w:bottom w:val="single" w:sz="4" w:space="0" w:color="auto"/>
              <w:right w:val="single" w:sz="4" w:space="0" w:color="auto"/>
            </w:tcBorders>
            <w:vAlign w:val="center"/>
            <w:hideMark/>
          </w:tcPr>
          <w:p w14:paraId="321BB3CD" w14:textId="77777777" w:rsidR="0073735D" w:rsidRPr="00797B60" w:rsidRDefault="0073735D" w:rsidP="0073735D">
            <w:pPr>
              <w:spacing w:line="288" w:lineRule="auto"/>
              <w:rPr>
                <w:rFonts w:ascii="Arial" w:hAnsi="Arial" w:cs="Arial"/>
                <w:color w:val="000000" w:themeColor="text1"/>
                <w:sz w:val="19"/>
                <w:szCs w:val="19"/>
              </w:rPr>
            </w:pPr>
          </w:p>
        </w:tc>
        <w:tc>
          <w:tcPr>
            <w:tcW w:w="499" w:type="pct"/>
            <w:vMerge/>
            <w:tcBorders>
              <w:top w:val="single" w:sz="4" w:space="0" w:color="auto"/>
              <w:left w:val="single" w:sz="4" w:space="0" w:color="auto"/>
              <w:bottom w:val="single" w:sz="4" w:space="0" w:color="auto"/>
              <w:right w:val="single" w:sz="4" w:space="0" w:color="auto"/>
            </w:tcBorders>
            <w:vAlign w:val="center"/>
            <w:hideMark/>
          </w:tcPr>
          <w:p w14:paraId="6BCD9437" w14:textId="77777777" w:rsidR="0073735D" w:rsidRPr="00797B60" w:rsidRDefault="0073735D" w:rsidP="0073735D">
            <w:pPr>
              <w:spacing w:line="288" w:lineRule="auto"/>
              <w:jc w:val="center"/>
              <w:rPr>
                <w:rFonts w:ascii="Arial" w:hAnsi="Arial" w:cs="Arial"/>
                <w:color w:val="000000" w:themeColor="text1"/>
                <w:sz w:val="19"/>
                <w:szCs w:val="19"/>
              </w:rPr>
            </w:pPr>
          </w:p>
        </w:tc>
        <w:tc>
          <w:tcPr>
            <w:tcW w:w="472" w:type="pct"/>
            <w:tcBorders>
              <w:top w:val="single" w:sz="4" w:space="0" w:color="auto"/>
              <w:left w:val="single" w:sz="4" w:space="0" w:color="auto"/>
              <w:bottom w:val="single" w:sz="4" w:space="0" w:color="auto"/>
              <w:right w:val="single" w:sz="4" w:space="0" w:color="auto"/>
            </w:tcBorders>
            <w:vAlign w:val="center"/>
            <w:hideMark/>
          </w:tcPr>
          <w:p w14:paraId="48BBEC87" w14:textId="77777777" w:rsidR="0073735D" w:rsidRPr="00797B60" w:rsidRDefault="0073735D" w:rsidP="0073735D">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0</w:t>
            </w:r>
          </w:p>
        </w:tc>
        <w:tc>
          <w:tcPr>
            <w:tcW w:w="2290" w:type="pct"/>
            <w:tcBorders>
              <w:top w:val="single" w:sz="4" w:space="0" w:color="auto"/>
              <w:left w:val="single" w:sz="4" w:space="0" w:color="auto"/>
              <w:bottom w:val="single" w:sz="4" w:space="0" w:color="auto"/>
              <w:right w:val="single" w:sz="4" w:space="0" w:color="auto"/>
            </w:tcBorders>
            <w:vAlign w:val="center"/>
            <w:hideMark/>
          </w:tcPr>
          <w:p w14:paraId="6C6DDC45" w14:textId="77777777" w:rsidR="0073735D" w:rsidRPr="00797B60" w:rsidRDefault="0073735D"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nekompletný projektový tím. Nedostatky administratívnych kapacít ohrozujú správne riadenie a implementáciu projektu.</w:t>
            </w:r>
          </w:p>
        </w:tc>
      </w:tr>
    </w:tbl>
    <w:p w14:paraId="47B147DA" w14:textId="4BF0B406"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informácie uvedené v</w:t>
      </w:r>
      <w:r w:rsidR="001475D2">
        <w:rPr>
          <w:rFonts w:ascii="Arial" w:hAnsi="Arial" w:cs="Arial"/>
          <w:color w:val="000000" w:themeColor="text1"/>
          <w:sz w:val="19"/>
          <w:szCs w:val="19"/>
        </w:rPr>
        <w:t> </w:t>
      </w:r>
      <w:r w:rsidRPr="00797B60">
        <w:rPr>
          <w:rFonts w:ascii="Arial" w:hAnsi="Arial" w:cs="Arial"/>
          <w:color w:val="000000" w:themeColor="text1"/>
          <w:sz w:val="19"/>
          <w:szCs w:val="19"/>
        </w:rPr>
        <w:t>časti</w:t>
      </w:r>
      <w:r w:rsidR="001475D2">
        <w:rPr>
          <w:rFonts w:ascii="Arial" w:hAnsi="Arial" w:cs="Arial"/>
          <w:color w:val="000000" w:themeColor="text1"/>
          <w:sz w:val="19"/>
          <w:szCs w:val="19"/>
        </w:rPr>
        <w:t>ach ŽoNFP:</w:t>
      </w:r>
      <w:r w:rsidRPr="00797B60">
        <w:rPr>
          <w:rFonts w:ascii="Arial" w:hAnsi="Arial" w:cs="Arial"/>
          <w:color w:val="000000" w:themeColor="text1"/>
          <w:sz w:val="19"/>
          <w:szCs w:val="19"/>
        </w:rPr>
        <w:t xml:space="preserve"> 7.3 Situácia po realizácii projektu a udržateľnosť projektu, 7.4 Administratívna a prevádzková kapacita žiadateľa.</w:t>
      </w:r>
    </w:p>
    <w:p w14:paraId="771E3E93" w14:textId="77777777" w:rsidR="004E0039" w:rsidRPr="00797B60"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797B60">
        <w:rPr>
          <w:rFonts w:ascii="Arial" w:eastAsiaTheme="minorHAnsi" w:hAnsi="Arial" w:cs="Arial"/>
          <w:color w:val="000000" w:themeColor="text1"/>
          <w:sz w:val="19"/>
          <w:szCs w:val="19"/>
          <w:bdr w:val="none" w:sz="0" w:space="0" w:color="auto"/>
          <w:lang w:val="sk-SK"/>
        </w:rPr>
        <w:t>Hodnotiteľ posudzuje najmä plnenie nasledovných oblastí:</w:t>
      </w:r>
    </w:p>
    <w:p w14:paraId="5E537913" w14:textId="080E123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3D37BA">
        <w:rPr>
          <w:rFonts w:ascii="Arial" w:hAnsi="Arial" w:cs="Arial"/>
          <w:color w:val="000000" w:themeColor="text1"/>
          <w:sz w:val="19"/>
          <w:szCs w:val="19"/>
          <w:lang w:val="sk-SK"/>
        </w:rPr>
        <w:t>,</w:t>
      </w:r>
      <w:r w:rsidRPr="00797B60">
        <w:rPr>
          <w:rFonts w:ascii="Arial" w:hAnsi="Arial" w:cs="Arial"/>
          <w:color w:val="000000" w:themeColor="text1"/>
          <w:sz w:val="19"/>
          <w:szCs w:val="19"/>
          <w:lang w:val="sk-SK"/>
        </w:rPr>
        <w:t xml:space="preserve"> či žiadateľ preukázal, že disponuje internými alebo externými kapacitami na zabezpečenie riadenia projektu – t.j. vie zabezpečiť dostatočné interné administratívne kapacity s potrebnou odbornou spôsobilosťou a know-how potrebným pre zabezpečenie všetkých oblastí riadenia projektu, resp. dokáže formulovať dostatočné odborné požiadavky pre externé riadenie, ktorými sa zabezpečí správne riadenie projektu,</w:t>
      </w:r>
    </w:p>
    <w:p w14:paraId="4358A87E" w14:textId="76A971E2"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lastRenderedPageBreak/>
        <w:t>zabezpečenie administratívnych a odborných kapacít pre realizáciu projektu: posudzuje sa</w:t>
      </w:r>
      <w:r w:rsidR="00B96531">
        <w:rPr>
          <w:rFonts w:ascii="Arial" w:hAnsi="Arial" w:cs="Arial"/>
          <w:color w:val="000000" w:themeColor="text1"/>
          <w:sz w:val="19"/>
          <w:szCs w:val="19"/>
          <w:lang w:val="sk-SK"/>
        </w:rPr>
        <w:t>,</w:t>
      </w:r>
      <w:r w:rsidRPr="00797B60">
        <w:rPr>
          <w:rFonts w:ascii="Arial" w:hAnsi="Arial" w:cs="Arial"/>
          <w:color w:val="000000" w:themeColor="text1"/>
          <w:sz w:val="19"/>
          <w:szCs w:val="19"/>
          <w:lang w:val="sk-SK"/>
        </w:rPr>
        <w:t xml:space="preserve"> či žiadateľ preukázal, že disponuje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w:t>
      </w:r>
      <w:r w:rsidR="0017587A">
        <w:rPr>
          <w:rFonts w:ascii="Arial" w:hAnsi="Arial" w:cs="Arial"/>
          <w:color w:val="000000" w:themeColor="text1"/>
          <w:sz w:val="19"/>
          <w:szCs w:val="19"/>
          <w:lang w:val="sk-SK"/>
        </w:rPr>
        <w:t>,</w:t>
      </w:r>
      <w:r w:rsidRPr="00797B60">
        <w:rPr>
          <w:rFonts w:ascii="Arial" w:hAnsi="Arial" w:cs="Arial"/>
          <w:color w:val="000000" w:themeColor="text1"/>
          <w:sz w:val="19"/>
          <w:szCs w:val="19"/>
          <w:lang w:val="sk-SK"/>
        </w:rPr>
        <w:t xml:space="preserve"> atď.</w:t>
      </w:r>
    </w:p>
    <w:p w14:paraId="3B44B467" w14:textId="310FB21A" w:rsidR="004E0039" w:rsidRPr="00797B60"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Hodnotiteľ hodnotí najmä mieru zabezpečenia administratívnych a odborných kapacít pre riadenie projektu a to najmä:</w:t>
      </w:r>
    </w:p>
    <w:p w14:paraId="55C9A9F6" w14:textId="42305248"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komplexným definovaním jednotlivých pozícií riadiaceho tímu (napr. hlavný manažér, projektový manažér, finančný manažér</w:t>
      </w:r>
      <w:r w:rsidR="00EC6DCB">
        <w:rPr>
          <w:rFonts w:ascii="Arial" w:hAnsi="Arial" w:cs="Arial"/>
          <w:color w:val="000000" w:themeColor="text1"/>
          <w:sz w:val="19"/>
          <w:szCs w:val="19"/>
          <w:lang w:val="sk-SK"/>
        </w:rPr>
        <w:t xml:space="preserve">, manažér pre </w:t>
      </w:r>
      <w:r w:rsidR="00B52244">
        <w:rPr>
          <w:rFonts w:ascii="Arial" w:hAnsi="Arial" w:cs="Arial"/>
          <w:color w:val="000000" w:themeColor="text1"/>
          <w:sz w:val="19"/>
          <w:szCs w:val="19"/>
          <w:lang w:val="sk-SK"/>
        </w:rPr>
        <w:t>verejné obstarávanie</w:t>
      </w:r>
      <w:r w:rsidR="00EC6DCB">
        <w:rPr>
          <w:rFonts w:ascii="Arial" w:hAnsi="Arial" w:cs="Arial"/>
          <w:color w:val="000000" w:themeColor="text1"/>
          <w:sz w:val="19"/>
          <w:szCs w:val="19"/>
          <w:lang w:val="sk-SK"/>
        </w:rPr>
        <w:t xml:space="preserve"> a pod.),</w:t>
      </w:r>
    </w:p>
    <w:p w14:paraId="348A1457" w14:textId="47981FC2" w:rsidR="004E0039" w:rsidRPr="00797B60" w:rsidRDefault="00B52244"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Pr>
          <w:rFonts w:ascii="Arial" w:hAnsi="Arial" w:cs="Arial"/>
          <w:color w:val="000000" w:themeColor="text1"/>
          <w:sz w:val="19"/>
          <w:szCs w:val="19"/>
          <w:lang w:val="sk-SK"/>
        </w:rPr>
        <w:t>o</w:t>
      </w:r>
      <w:r w:rsidR="004E0039" w:rsidRPr="00797B60">
        <w:rPr>
          <w:rFonts w:ascii="Arial" w:hAnsi="Arial" w:cs="Arial"/>
          <w:color w:val="000000" w:themeColor="text1"/>
          <w:sz w:val="19"/>
          <w:szCs w:val="19"/>
          <w:lang w:val="sk-SK"/>
        </w:rPr>
        <w:t xml:space="preserve">bsadením jednotlivých pozícií projektového tímu (uvedenie </w:t>
      </w:r>
      <w:r>
        <w:rPr>
          <w:rFonts w:ascii="Arial" w:hAnsi="Arial" w:cs="Arial"/>
          <w:color w:val="000000" w:themeColor="text1"/>
          <w:sz w:val="19"/>
          <w:szCs w:val="19"/>
          <w:lang w:val="sk-SK"/>
        </w:rPr>
        <w:t>konkrétnych osôb</w:t>
      </w:r>
      <w:r w:rsidR="004E0039" w:rsidRPr="00797B60">
        <w:rPr>
          <w:rFonts w:ascii="Arial" w:hAnsi="Arial" w:cs="Arial"/>
          <w:color w:val="000000" w:themeColor="text1"/>
          <w:sz w:val="19"/>
          <w:szCs w:val="19"/>
          <w:lang w:val="sk-SK"/>
        </w:rPr>
        <w:t xml:space="preserve"> jednotlivých členom tímu, resp. uvedenie kvalifikačných požiadaviek na jednotlivé pozície</w:t>
      </w:r>
      <w:r w:rsidR="00EC6DCB">
        <w:rPr>
          <w:rFonts w:ascii="Arial" w:hAnsi="Arial" w:cs="Arial"/>
          <w:color w:val="000000" w:themeColor="text1"/>
          <w:sz w:val="19"/>
          <w:szCs w:val="19"/>
          <w:lang w:val="sk-SK"/>
        </w:rPr>
        <w:t>),</w:t>
      </w:r>
    </w:p>
    <w:p w14:paraId="303B1C82"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66C164F7" w14:textId="77777777" w:rsidR="004E0039" w:rsidRPr="00797B60"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797B60">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60051F18" w14:textId="68309F1D" w:rsidR="00CE00CA"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r w:rsidR="00646C18">
        <w:rPr>
          <w:rFonts w:ascii="Arial" w:hAnsi="Arial" w:cs="Arial"/>
          <w:color w:val="000000" w:themeColor="text1"/>
          <w:sz w:val="19"/>
          <w:szCs w:val="19"/>
        </w:rPr>
        <w:t xml:space="preserve"> </w:t>
      </w:r>
    </w:p>
    <w:tbl>
      <w:tblPr>
        <w:tblStyle w:val="TableGrid6"/>
        <w:tblW w:w="4956" w:type="pct"/>
        <w:tblLayout w:type="fixed"/>
        <w:tblLook w:val="04A0" w:firstRow="1" w:lastRow="0" w:firstColumn="1" w:lastColumn="0" w:noHBand="0" w:noVBand="1"/>
      </w:tblPr>
      <w:tblGrid>
        <w:gridCol w:w="574"/>
        <w:gridCol w:w="2088"/>
        <w:gridCol w:w="2838"/>
        <w:gridCol w:w="1514"/>
        <w:gridCol w:w="1490"/>
        <w:gridCol w:w="6489"/>
      </w:tblGrid>
      <w:tr w:rsidR="00A3616C" w:rsidRPr="00797B60" w14:paraId="1718814D" w14:textId="77777777" w:rsidTr="00A3616C">
        <w:trPr>
          <w:trHeight w:val="397"/>
        </w:trPr>
        <w:tc>
          <w:tcPr>
            <w:tcW w:w="191" w:type="pct"/>
            <w:shd w:val="clear" w:color="auto" w:fill="DEEAF6" w:themeFill="accent1" w:themeFillTint="33"/>
            <w:vAlign w:val="center"/>
            <w:hideMark/>
          </w:tcPr>
          <w:p w14:paraId="77965338"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696" w:type="pct"/>
            <w:shd w:val="clear" w:color="auto" w:fill="DEEAF6" w:themeFill="accent1" w:themeFillTint="33"/>
            <w:vAlign w:val="center"/>
            <w:hideMark/>
          </w:tcPr>
          <w:p w14:paraId="5D038CE5"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946" w:type="pct"/>
            <w:shd w:val="clear" w:color="auto" w:fill="DEEAF6" w:themeFill="accent1" w:themeFillTint="33"/>
            <w:vAlign w:val="center"/>
            <w:hideMark/>
          </w:tcPr>
          <w:p w14:paraId="6C410947"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5" w:type="pct"/>
            <w:shd w:val="clear" w:color="auto" w:fill="DEEAF6" w:themeFill="accent1" w:themeFillTint="33"/>
            <w:vAlign w:val="center"/>
            <w:hideMark/>
          </w:tcPr>
          <w:p w14:paraId="160DCBB4" w14:textId="77777777" w:rsidR="008956BB" w:rsidRPr="00797B60" w:rsidRDefault="008956BB" w:rsidP="00B01AB6">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7" w:type="pct"/>
            <w:shd w:val="clear" w:color="auto" w:fill="DEEAF6" w:themeFill="accent1" w:themeFillTint="33"/>
            <w:vAlign w:val="center"/>
            <w:hideMark/>
          </w:tcPr>
          <w:p w14:paraId="2A4C62E0" w14:textId="77777777" w:rsidR="008956BB" w:rsidRPr="00797B60" w:rsidRDefault="008956BB" w:rsidP="00B01AB6">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2164" w:type="pct"/>
            <w:shd w:val="clear" w:color="auto" w:fill="DEEAF6" w:themeFill="accent1" w:themeFillTint="33"/>
            <w:vAlign w:val="center"/>
            <w:hideMark/>
          </w:tcPr>
          <w:p w14:paraId="4F7A04D7"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A3616C" w:rsidRPr="00797B60" w14:paraId="5D7CF706" w14:textId="77777777" w:rsidTr="00A3616C">
        <w:trPr>
          <w:trHeight w:val="270"/>
        </w:trPr>
        <w:tc>
          <w:tcPr>
            <w:tcW w:w="191" w:type="pct"/>
            <w:vMerge w:val="restart"/>
            <w:tcBorders>
              <w:top w:val="single" w:sz="4" w:space="0" w:color="auto"/>
              <w:left w:val="single" w:sz="4" w:space="0" w:color="auto"/>
              <w:bottom w:val="single" w:sz="4" w:space="0" w:color="auto"/>
              <w:right w:val="single" w:sz="4" w:space="0" w:color="auto"/>
            </w:tcBorders>
            <w:vAlign w:val="center"/>
            <w:hideMark/>
          </w:tcPr>
          <w:p w14:paraId="22252E9B"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3.2</w:t>
            </w:r>
          </w:p>
        </w:tc>
        <w:tc>
          <w:tcPr>
            <w:tcW w:w="696" w:type="pct"/>
            <w:vMerge w:val="restart"/>
            <w:tcBorders>
              <w:top w:val="single" w:sz="4" w:space="0" w:color="auto"/>
              <w:left w:val="single" w:sz="4" w:space="0" w:color="auto"/>
              <w:bottom w:val="single" w:sz="4" w:space="0" w:color="auto"/>
              <w:right w:val="single" w:sz="4" w:space="0" w:color="auto"/>
            </w:tcBorders>
            <w:vAlign w:val="center"/>
            <w:hideMark/>
          </w:tcPr>
          <w:p w14:paraId="0779BCAA" w14:textId="77777777" w:rsidR="0073735D" w:rsidRPr="00797B60" w:rsidRDefault="0073735D" w:rsidP="00A3616C">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Posúdenie prevádzkovej  a technickej udržateľnosti projektu</w:t>
            </w:r>
          </w:p>
        </w:tc>
        <w:tc>
          <w:tcPr>
            <w:tcW w:w="946" w:type="pct"/>
            <w:vMerge w:val="restart"/>
            <w:tcBorders>
              <w:top w:val="single" w:sz="4" w:space="0" w:color="auto"/>
              <w:left w:val="single" w:sz="4" w:space="0" w:color="auto"/>
              <w:bottom w:val="single" w:sz="4" w:space="0" w:color="auto"/>
              <w:right w:val="single" w:sz="4" w:space="0" w:color="auto"/>
            </w:tcBorders>
            <w:vAlign w:val="center"/>
            <w:hideMark/>
          </w:tcPr>
          <w:p w14:paraId="64477CC1" w14:textId="77777777" w:rsidR="0073735D" w:rsidRPr="00797B60" w:rsidRDefault="0073735D" w:rsidP="00A3616C">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505" w:type="pct"/>
            <w:vMerge w:val="restart"/>
            <w:tcBorders>
              <w:top w:val="single" w:sz="4" w:space="0" w:color="auto"/>
              <w:left w:val="single" w:sz="4" w:space="0" w:color="auto"/>
              <w:bottom w:val="single" w:sz="4" w:space="0" w:color="auto"/>
              <w:right w:val="single" w:sz="4" w:space="0" w:color="auto"/>
            </w:tcBorders>
            <w:vAlign w:val="center"/>
            <w:hideMark/>
          </w:tcPr>
          <w:p w14:paraId="2589DE64"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eastAsia="Helvetica" w:hAnsi="Arial" w:cs="Arial"/>
                <w:color w:val="000000" w:themeColor="text1"/>
                <w:sz w:val="19"/>
                <w:szCs w:val="19"/>
              </w:rPr>
              <w:t>Bodové kritérium</w:t>
            </w:r>
          </w:p>
        </w:tc>
        <w:tc>
          <w:tcPr>
            <w:tcW w:w="497" w:type="pct"/>
            <w:tcBorders>
              <w:top w:val="single" w:sz="4" w:space="0" w:color="auto"/>
              <w:left w:val="single" w:sz="4" w:space="0" w:color="auto"/>
              <w:bottom w:val="single" w:sz="4" w:space="0" w:color="auto"/>
              <w:right w:val="single" w:sz="4" w:space="0" w:color="auto"/>
            </w:tcBorders>
            <w:vAlign w:val="center"/>
            <w:hideMark/>
          </w:tcPr>
          <w:p w14:paraId="352579D8"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2</w:t>
            </w:r>
          </w:p>
        </w:tc>
        <w:tc>
          <w:tcPr>
            <w:tcW w:w="2164" w:type="pct"/>
            <w:tcBorders>
              <w:top w:val="single" w:sz="4" w:space="0" w:color="auto"/>
              <w:left w:val="single" w:sz="4" w:space="0" w:color="auto"/>
              <w:bottom w:val="single" w:sz="4" w:space="0" w:color="auto"/>
              <w:right w:val="single" w:sz="4" w:space="0" w:color="auto"/>
            </w:tcBorders>
            <w:vAlign w:val="center"/>
            <w:hideMark/>
          </w:tcPr>
          <w:p w14:paraId="79C0334D" w14:textId="77777777" w:rsidR="0073735D" w:rsidRPr="00797B60" w:rsidRDefault="0073735D"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A3616C" w:rsidRPr="00797B60" w14:paraId="0FCE57AA" w14:textId="77777777" w:rsidTr="00A3616C">
        <w:trPr>
          <w:trHeight w:val="225"/>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1E1D8A4E" w14:textId="77777777" w:rsidR="0073735D" w:rsidRPr="00797B60" w:rsidRDefault="0073735D" w:rsidP="00A3616C">
            <w:pPr>
              <w:spacing w:line="288" w:lineRule="auto"/>
              <w:jc w:val="center"/>
              <w:rPr>
                <w:rFonts w:ascii="Arial" w:hAnsi="Arial" w:cs="Arial"/>
                <w:color w:val="000000" w:themeColor="text1"/>
                <w:sz w:val="19"/>
                <w:szCs w:val="19"/>
              </w:rPr>
            </w:pPr>
          </w:p>
        </w:tc>
        <w:tc>
          <w:tcPr>
            <w:tcW w:w="696" w:type="pct"/>
            <w:vMerge/>
            <w:tcBorders>
              <w:top w:val="single" w:sz="4" w:space="0" w:color="auto"/>
              <w:left w:val="single" w:sz="4" w:space="0" w:color="auto"/>
              <w:bottom w:val="single" w:sz="4" w:space="0" w:color="auto"/>
              <w:right w:val="single" w:sz="4" w:space="0" w:color="auto"/>
            </w:tcBorders>
            <w:vAlign w:val="center"/>
            <w:hideMark/>
          </w:tcPr>
          <w:p w14:paraId="6E4FA61A" w14:textId="77777777" w:rsidR="0073735D" w:rsidRPr="00797B60" w:rsidRDefault="0073735D" w:rsidP="00A3616C">
            <w:pPr>
              <w:spacing w:line="288" w:lineRule="auto"/>
              <w:rPr>
                <w:rFonts w:ascii="Arial" w:hAnsi="Arial" w:cs="Arial"/>
                <w:color w:val="000000" w:themeColor="text1"/>
                <w:sz w:val="19"/>
                <w:szCs w:val="19"/>
              </w:rPr>
            </w:pPr>
          </w:p>
        </w:tc>
        <w:tc>
          <w:tcPr>
            <w:tcW w:w="946" w:type="pct"/>
            <w:vMerge/>
            <w:tcBorders>
              <w:top w:val="single" w:sz="4" w:space="0" w:color="auto"/>
              <w:left w:val="single" w:sz="4" w:space="0" w:color="auto"/>
              <w:bottom w:val="single" w:sz="4" w:space="0" w:color="auto"/>
              <w:right w:val="single" w:sz="4" w:space="0" w:color="auto"/>
            </w:tcBorders>
            <w:vAlign w:val="center"/>
            <w:hideMark/>
          </w:tcPr>
          <w:p w14:paraId="00A43680" w14:textId="77777777" w:rsidR="0073735D" w:rsidRPr="00797B60" w:rsidRDefault="0073735D" w:rsidP="00A3616C">
            <w:pPr>
              <w:spacing w:line="288" w:lineRule="auto"/>
              <w:rPr>
                <w:rFonts w:ascii="Arial" w:hAnsi="Arial" w:cs="Arial"/>
                <w:color w:val="000000" w:themeColor="text1"/>
                <w:sz w:val="19"/>
                <w:szCs w:val="19"/>
              </w:rPr>
            </w:pPr>
          </w:p>
        </w:tc>
        <w:tc>
          <w:tcPr>
            <w:tcW w:w="505" w:type="pct"/>
            <w:vMerge/>
            <w:tcBorders>
              <w:top w:val="single" w:sz="4" w:space="0" w:color="auto"/>
              <w:left w:val="single" w:sz="4" w:space="0" w:color="auto"/>
              <w:bottom w:val="single" w:sz="4" w:space="0" w:color="auto"/>
              <w:right w:val="single" w:sz="4" w:space="0" w:color="auto"/>
            </w:tcBorders>
            <w:vAlign w:val="center"/>
            <w:hideMark/>
          </w:tcPr>
          <w:p w14:paraId="36CB7423" w14:textId="77777777" w:rsidR="0073735D" w:rsidRPr="00797B60" w:rsidRDefault="0073735D" w:rsidP="00A3616C">
            <w:pPr>
              <w:spacing w:line="288" w:lineRule="auto"/>
              <w:jc w:val="center"/>
              <w:rPr>
                <w:rFonts w:ascii="Arial" w:hAnsi="Arial" w:cs="Arial"/>
                <w:color w:val="000000" w:themeColor="text1"/>
                <w:sz w:val="19"/>
                <w:szCs w:val="19"/>
              </w:rPr>
            </w:pPr>
          </w:p>
        </w:tc>
        <w:tc>
          <w:tcPr>
            <w:tcW w:w="497" w:type="pct"/>
            <w:tcBorders>
              <w:top w:val="single" w:sz="4" w:space="0" w:color="auto"/>
              <w:left w:val="single" w:sz="4" w:space="0" w:color="auto"/>
              <w:bottom w:val="single" w:sz="4" w:space="0" w:color="auto"/>
              <w:right w:val="single" w:sz="4" w:space="0" w:color="auto"/>
            </w:tcBorders>
            <w:vAlign w:val="center"/>
            <w:hideMark/>
          </w:tcPr>
          <w:p w14:paraId="36333FED"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w:t>
            </w:r>
          </w:p>
        </w:tc>
        <w:tc>
          <w:tcPr>
            <w:tcW w:w="2164" w:type="pct"/>
            <w:tcBorders>
              <w:top w:val="single" w:sz="4" w:space="0" w:color="auto"/>
              <w:left w:val="single" w:sz="4" w:space="0" w:color="auto"/>
              <w:bottom w:val="single" w:sz="4" w:space="0" w:color="auto"/>
              <w:right w:val="single" w:sz="4" w:space="0" w:color="auto"/>
            </w:tcBorders>
            <w:vAlign w:val="center"/>
            <w:hideMark/>
          </w:tcPr>
          <w:p w14:paraId="67284AE6" w14:textId="77777777" w:rsidR="0073735D" w:rsidRPr="00797B60" w:rsidRDefault="0073735D"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A3616C" w:rsidRPr="00797B60" w14:paraId="177A55D8" w14:textId="77777777" w:rsidTr="00A3616C">
        <w:trPr>
          <w:trHeight w:val="473"/>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7A05BCC4" w14:textId="77777777" w:rsidR="0073735D" w:rsidRPr="00797B60" w:rsidRDefault="0073735D" w:rsidP="00A3616C">
            <w:pPr>
              <w:spacing w:line="288" w:lineRule="auto"/>
              <w:jc w:val="center"/>
              <w:rPr>
                <w:rFonts w:ascii="Arial" w:hAnsi="Arial" w:cs="Arial"/>
                <w:color w:val="000000" w:themeColor="text1"/>
                <w:sz w:val="19"/>
                <w:szCs w:val="19"/>
              </w:rPr>
            </w:pPr>
          </w:p>
        </w:tc>
        <w:tc>
          <w:tcPr>
            <w:tcW w:w="696" w:type="pct"/>
            <w:vMerge/>
            <w:tcBorders>
              <w:top w:val="single" w:sz="4" w:space="0" w:color="auto"/>
              <w:left w:val="single" w:sz="4" w:space="0" w:color="auto"/>
              <w:bottom w:val="single" w:sz="4" w:space="0" w:color="auto"/>
              <w:right w:val="single" w:sz="4" w:space="0" w:color="auto"/>
            </w:tcBorders>
            <w:vAlign w:val="center"/>
            <w:hideMark/>
          </w:tcPr>
          <w:p w14:paraId="4927AB41" w14:textId="77777777" w:rsidR="0073735D" w:rsidRPr="00797B60" w:rsidRDefault="0073735D" w:rsidP="00A3616C">
            <w:pPr>
              <w:spacing w:line="288" w:lineRule="auto"/>
              <w:rPr>
                <w:rFonts w:ascii="Arial" w:hAnsi="Arial" w:cs="Arial"/>
                <w:color w:val="000000" w:themeColor="text1"/>
                <w:sz w:val="19"/>
                <w:szCs w:val="19"/>
              </w:rPr>
            </w:pPr>
          </w:p>
        </w:tc>
        <w:tc>
          <w:tcPr>
            <w:tcW w:w="946" w:type="pct"/>
            <w:vMerge/>
            <w:tcBorders>
              <w:top w:val="single" w:sz="4" w:space="0" w:color="auto"/>
              <w:left w:val="single" w:sz="4" w:space="0" w:color="auto"/>
              <w:bottom w:val="single" w:sz="4" w:space="0" w:color="auto"/>
              <w:right w:val="single" w:sz="4" w:space="0" w:color="auto"/>
            </w:tcBorders>
            <w:vAlign w:val="center"/>
            <w:hideMark/>
          </w:tcPr>
          <w:p w14:paraId="11E1C6CA" w14:textId="77777777" w:rsidR="0073735D" w:rsidRPr="00797B60" w:rsidRDefault="0073735D" w:rsidP="00A3616C">
            <w:pPr>
              <w:spacing w:line="288" w:lineRule="auto"/>
              <w:rPr>
                <w:rFonts w:ascii="Arial" w:hAnsi="Arial" w:cs="Arial"/>
                <w:color w:val="000000" w:themeColor="text1"/>
                <w:sz w:val="19"/>
                <w:szCs w:val="19"/>
              </w:rPr>
            </w:pPr>
          </w:p>
        </w:tc>
        <w:tc>
          <w:tcPr>
            <w:tcW w:w="505" w:type="pct"/>
            <w:vMerge/>
            <w:tcBorders>
              <w:top w:val="single" w:sz="4" w:space="0" w:color="auto"/>
              <w:left w:val="single" w:sz="4" w:space="0" w:color="auto"/>
              <w:bottom w:val="single" w:sz="4" w:space="0" w:color="auto"/>
              <w:right w:val="single" w:sz="4" w:space="0" w:color="auto"/>
            </w:tcBorders>
            <w:vAlign w:val="center"/>
            <w:hideMark/>
          </w:tcPr>
          <w:p w14:paraId="1D93F59F" w14:textId="77777777" w:rsidR="0073735D" w:rsidRPr="00797B60" w:rsidRDefault="0073735D" w:rsidP="00A3616C">
            <w:pPr>
              <w:spacing w:line="288" w:lineRule="auto"/>
              <w:jc w:val="center"/>
              <w:rPr>
                <w:rFonts w:ascii="Arial" w:hAnsi="Arial" w:cs="Arial"/>
                <w:color w:val="000000" w:themeColor="text1"/>
                <w:sz w:val="19"/>
                <w:szCs w:val="19"/>
              </w:rPr>
            </w:pPr>
          </w:p>
        </w:tc>
        <w:tc>
          <w:tcPr>
            <w:tcW w:w="497" w:type="pct"/>
            <w:tcBorders>
              <w:top w:val="single" w:sz="4" w:space="0" w:color="auto"/>
              <w:left w:val="single" w:sz="4" w:space="0" w:color="auto"/>
              <w:bottom w:val="single" w:sz="4" w:space="0" w:color="auto"/>
              <w:right w:val="single" w:sz="4" w:space="0" w:color="auto"/>
            </w:tcBorders>
            <w:vAlign w:val="center"/>
            <w:hideMark/>
          </w:tcPr>
          <w:p w14:paraId="50429E1E"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0</w:t>
            </w:r>
          </w:p>
        </w:tc>
        <w:tc>
          <w:tcPr>
            <w:tcW w:w="2164" w:type="pct"/>
            <w:tcBorders>
              <w:top w:val="single" w:sz="4" w:space="0" w:color="auto"/>
              <w:left w:val="single" w:sz="4" w:space="0" w:color="auto"/>
              <w:bottom w:val="single" w:sz="4" w:space="0" w:color="auto"/>
              <w:right w:val="single" w:sz="4" w:space="0" w:color="auto"/>
            </w:tcBorders>
            <w:vAlign w:val="center"/>
            <w:hideMark/>
          </w:tcPr>
          <w:p w14:paraId="26B8B812" w14:textId="77777777" w:rsidR="0073735D" w:rsidRPr="00797B60" w:rsidRDefault="0073735D"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4B3C0800" w14:textId="236E209F"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lastRenderedPageBreak/>
        <w:t>Hodnotiteľ posudzuje informácie uvedené v</w:t>
      </w:r>
      <w:r w:rsidR="00301D65">
        <w:rPr>
          <w:rFonts w:ascii="Arial" w:hAnsi="Arial" w:cs="Arial"/>
          <w:color w:val="000000" w:themeColor="text1"/>
          <w:sz w:val="19"/>
          <w:szCs w:val="19"/>
        </w:rPr>
        <w:t> </w:t>
      </w:r>
      <w:r w:rsidRPr="00797B60">
        <w:rPr>
          <w:rFonts w:ascii="Arial" w:hAnsi="Arial" w:cs="Arial"/>
          <w:color w:val="000000" w:themeColor="text1"/>
          <w:sz w:val="19"/>
          <w:szCs w:val="19"/>
        </w:rPr>
        <w:t>časti</w:t>
      </w:r>
      <w:r w:rsidR="00301D65">
        <w:rPr>
          <w:rFonts w:ascii="Arial" w:hAnsi="Arial" w:cs="Arial"/>
          <w:color w:val="000000" w:themeColor="text1"/>
          <w:sz w:val="19"/>
          <w:szCs w:val="19"/>
        </w:rPr>
        <w:t>ach ŽoNFP:</w:t>
      </w:r>
      <w:r w:rsidRPr="00797B60">
        <w:rPr>
          <w:rFonts w:ascii="Arial" w:hAnsi="Arial" w:cs="Arial"/>
          <w:color w:val="000000" w:themeColor="text1"/>
          <w:sz w:val="19"/>
          <w:szCs w:val="19"/>
        </w:rPr>
        <w:t xml:space="preserve"> 7.3 Situácia po realizácii projektu a udržateľnosť projektu, 7.4 Administratívna a prevádzková kapacita žiadateľa a 13. Identifikácia rizík a prost</w:t>
      </w:r>
      <w:r w:rsidR="00301D65">
        <w:rPr>
          <w:rFonts w:ascii="Arial" w:hAnsi="Arial" w:cs="Arial"/>
          <w:color w:val="000000" w:themeColor="text1"/>
          <w:sz w:val="19"/>
          <w:szCs w:val="19"/>
        </w:rPr>
        <w:t>riedky na ich elimináciu,</w:t>
      </w:r>
      <w:r w:rsidRPr="00797B60">
        <w:rPr>
          <w:rFonts w:ascii="Arial" w:hAnsi="Arial" w:cs="Arial"/>
          <w:color w:val="000000" w:themeColor="text1"/>
          <w:sz w:val="19"/>
          <w:szCs w:val="19"/>
        </w:rPr>
        <w:t xml:space="preserve"> príloh</w:t>
      </w:r>
      <w:r w:rsidR="00301D65">
        <w:rPr>
          <w:rFonts w:ascii="Arial" w:hAnsi="Arial" w:cs="Arial"/>
          <w:color w:val="000000" w:themeColor="text1"/>
          <w:sz w:val="19"/>
          <w:szCs w:val="19"/>
        </w:rPr>
        <w:t>a</w:t>
      </w:r>
      <w:r w:rsidRPr="00797B60">
        <w:rPr>
          <w:rFonts w:ascii="Arial" w:hAnsi="Arial" w:cs="Arial"/>
          <w:color w:val="000000" w:themeColor="text1"/>
          <w:sz w:val="19"/>
          <w:szCs w:val="19"/>
        </w:rPr>
        <w:t xml:space="preserve"> Opis projektu.</w:t>
      </w:r>
    </w:p>
    <w:p w14:paraId="590BBB3E" w14:textId="77777777" w:rsidR="004E0039" w:rsidRPr="00797B60"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797B60">
        <w:rPr>
          <w:rFonts w:ascii="Arial" w:eastAsiaTheme="minorHAnsi" w:hAnsi="Arial" w:cs="Arial"/>
          <w:color w:val="000000" w:themeColor="text1"/>
          <w:sz w:val="19"/>
          <w:szCs w:val="19"/>
          <w:bdr w:val="none" w:sz="0" w:space="0" w:color="auto"/>
          <w:lang w:val="sk-SK"/>
        </w:rPr>
        <w:t>Hodnotiteľ na základe informácií uvedených v ŽoNFP hodnotí najmä mieru plnenia nasledovných oblastí:</w:t>
      </w:r>
    </w:p>
    <w:p w14:paraId="321B3229"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zabezpečenie technického zázemia pre udržanie výsledkov projektu,</w:t>
      </w:r>
    </w:p>
    <w:p w14:paraId="5860134E"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p>
    <w:p w14:paraId="78D16AF4"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150107C2" w14:textId="77777777" w:rsidR="00EC6DCB"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797B60">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p>
    <w:p w14:paraId="52E62729" w14:textId="17B9110C" w:rsidR="006A0FEB"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F86C358" w14:textId="77777777" w:rsidR="00CE00CA" w:rsidRDefault="00CE00CA"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6"/>
        <w:tblW w:w="4956" w:type="pct"/>
        <w:tblLayout w:type="fixed"/>
        <w:tblLook w:val="04A0" w:firstRow="1" w:lastRow="0" w:firstColumn="1" w:lastColumn="0" w:noHBand="0" w:noVBand="1"/>
      </w:tblPr>
      <w:tblGrid>
        <w:gridCol w:w="615"/>
        <w:gridCol w:w="14378"/>
      </w:tblGrid>
      <w:tr w:rsidR="008956BB" w:rsidRPr="00797B60" w14:paraId="6A1966A1" w14:textId="77777777" w:rsidTr="00CE00CA">
        <w:trPr>
          <w:trHeight w:val="397"/>
        </w:trPr>
        <w:tc>
          <w:tcPr>
            <w:tcW w:w="205" w:type="pct"/>
            <w:shd w:val="clear" w:color="auto" w:fill="9CC2E5" w:themeFill="accent1" w:themeFillTint="99"/>
            <w:vAlign w:val="center"/>
          </w:tcPr>
          <w:p w14:paraId="250B7886" w14:textId="77777777" w:rsidR="008956BB" w:rsidRPr="00797B60" w:rsidRDefault="008956BB" w:rsidP="00B01AB6">
            <w:pPr>
              <w:widowControl w:val="0"/>
              <w:spacing w:line="288" w:lineRule="auto"/>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4.</w:t>
            </w:r>
          </w:p>
        </w:tc>
        <w:tc>
          <w:tcPr>
            <w:tcW w:w="4795" w:type="pct"/>
            <w:shd w:val="clear" w:color="auto" w:fill="9CC2E5" w:themeFill="accent1" w:themeFillTint="99"/>
            <w:vAlign w:val="center"/>
          </w:tcPr>
          <w:p w14:paraId="441B65B3" w14:textId="77777777" w:rsidR="008956BB" w:rsidRPr="00797B60" w:rsidRDefault="008956BB" w:rsidP="008956BB">
            <w:pPr>
              <w:widowControl w:val="0"/>
              <w:tabs>
                <w:tab w:val="left" w:pos="5655"/>
              </w:tabs>
              <w:spacing w:line="288" w:lineRule="auto"/>
              <w:ind w:left="143" w:right="136" w:hanging="3"/>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Finančná a ekonomická stránka projektu</w:t>
            </w:r>
            <w:r w:rsidRPr="00797B60">
              <w:rPr>
                <w:rFonts w:ascii="Arial" w:hAnsi="Arial" w:cs="Arial"/>
                <w:b/>
                <w:bCs/>
                <w:color w:val="000000" w:themeColor="text1"/>
                <w:sz w:val="19"/>
                <w:szCs w:val="19"/>
                <w:u w:color="000000"/>
              </w:rPr>
              <w:tab/>
            </w:r>
          </w:p>
        </w:tc>
      </w:tr>
    </w:tbl>
    <w:p w14:paraId="6B833030" w14:textId="77777777" w:rsidR="00150136" w:rsidRPr="00797B60" w:rsidRDefault="00150136" w:rsidP="00A3616C">
      <w:pPr>
        <w:spacing w:after="0"/>
      </w:pPr>
    </w:p>
    <w:tbl>
      <w:tblPr>
        <w:tblStyle w:val="TableGrid6"/>
        <w:tblW w:w="4956" w:type="pct"/>
        <w:tblLayout w:type="fixed"/>
        <w:tblLook w:val="04A0" w:firstRow="1" w:lastRow="0" w:firstColumn="1" w:lastColumn="0" w:noHBand="0" w:noVBand="1"/>
      </w:tblPr>
      <w:tblGrid>
        <w:gridCol w:w="615"/>
        <w:gridCol w:w="2183"/>
        <w:gridCol w:w="4804"/>
        <w:gridCol w:w="1496"/>
        <w:gridCol w:w="1412"/>
        <w:gridCol w:w="4483"/>
      </w:tblGrid>
      <w:tr w:rsidR="008956BB" w:rsidRPr="00797B60" w14:paraId="0512A5A3" w14:textId="77777777" w:rsidTr="00CE00CA">
        <w:trPr>
          <w:trHeight w:val="397"/>
        </w:trPr>
        <w:tc>
          <w:tcPr>
            <w:tcW w:w="205" w:type="pct"/>
            <w:shd w:val="clear" w:color="auto" w:fill="DEEAF6" w:themeFill="accent1" w:themeFillTint="33"/>
            <w:vAlign w:val="center"/>
            <w:hideMark/>
          </w:tcPr>
          <w:p w14:paraId="22DC8B63"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728" w:type="pct"/>
            <w:shd w:val="clear" w:color="auto" w:fill="DEEAF6" w:themeFill="accent1" w:themeFillTint="33"/>
            <w:vAlign w:val="center"/>
            <w:hideMark/>
          </w:tcPr>
          <w:p w14:paraId="01DC28D0"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602" w:type="pct"/>
            <w:shd w:val="clear" w:color="auto" w:fill="DEEAF6" w:themeFill="accent1" w:themeFillTint="33"/>
            <w:vAlign w:val="center"/>
            <w:hideMark/>
          </w:tcPr>
          <w:p w14:paraId="761670DA"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99" w:type="pct"/>
            <w:shd w:val="clear" w:color="auto" w:fill="DEEAF6" w:themeFill="accent1" w:themeFillTint="33"/>
            <w:vAlign w:val="center"/>
            <w:hideMark/>
          </w:tcPr>
          <w:p w14:paraId="55F44B5D" w14:textId="77777777" w:rsidR="008956BB" w:rsidRPr="00797B60" w:rsidRDefault="008956BB" w:rsidP="00B01AB6">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71" w:type="pct"/>
            <w:shd w:val="clear" w:color="auto" w:fill="DEEAF6" w:themeFill="accent1" w:themeFillTint="33"/>
            <w:vAlign w:val="center"/>
            <w:hideMark/>
          </w:tcPr>
          <w:p w14:paraId="17FC1C68" w14:textId="77777777" w:rsidR="008956BB" w:rsidRPr="00797B60" w:rsidRDefault="008956BB" w:rsidP="00B01AB6">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496" w:type="pct"/>
            <w:shd w:val="clear" w:color="auto" w:fill="DEEAF6" w:themeFill="accent1" w:themeFillTint="33"/>
            <w:vAlign w:val="center"/>
            <w:hideMark/>
          </w:tcPr>
          <w:p w14:paraId="3DDA91A8"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3735D" w:rsidRPr="00797B60" w14:paraId="5D063846" w14:textId="77777777" w:rsidTr="00CE00CA">
        <w:trPr>
          <w:trHeight w:val="1302"/>
        </w:trPr>
        <w:tc>
          <w:tcPr>
            <w:tcW w:w="205" w:type="pct"/>
            <w:vMerge w:val="restart"/>
            <w:tcBorders>
              <w:top w:val="single" w:sz="4" w:space="0" w:color="auto"/>
              <w:left w:val="single" w:sz="4" w:space="0" w:color="auto"/>
              <w:bottom w:val="single" w:sz="4" w:space="0" w:color="auto"/>
              <w:right w:val="single" w:sz="4" w:space="0" w:color="auto"/>
            </w:tcBorders>
            <w:vAlign w:val="center"/>
          </w:tcPr>
          <w:p w14:paraId="37691C42"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4.1</w:t>
            </w:r>
          </w:p>
        </w:tc>
        <w:tc>
          <w:tcPr>
            <w:tcW w:w="728" w:type="pct"/>
            <w:vMerge w:val="restart"/>
            <w:tcBorders>
              <w:top w:val="single" w:sz="4" w:space="0" w:color="auto"/>
              <w:left w:val="single" w:sz="4" w:space="0" w:color="auto"/>
              <w:bottom w:val="single" w:sz="4" w:space="0" w:color="auto"/>
              <w:right w:val="single" w:sz="4" w:space="0" w:color="auto"/>
            </w:tcBorders>
            <w:vAlign w:val="center"/>
          </w:tcPr>
          <w:p w14:paraId="566DD2BD" w14:textId="77777777" w:rsidR="0073735D" w:rsidRPr="00797B60" w:rsidRDefault="0073735D" w:rsidP="00A3616C">
            <w:pPr>
              <w:spacing w:line="288" w:lineRule="auto"/>
              <w:rPr>
                <w:rFonts w:ascii="Arial" w:hAnsi="Arial" w:cs="Arial"/>
                <w:color w:val="000000" w:themeColor="text1"/>
                <w:sz w:val="19"/>
                <w:szCs w:val="19"/>
              </w:rPr>
            </w:pPr>
            <w:r w:rsidRPr="00797B60">
              <w:rPr>
                <w:rFonts w:ascii="Arial" w:eastAsia="Helvetica" w:hAnsi="Arial" w:cs="Arial"/>
                <w:color w:val="000000" w:themeColor="text1"/>
                <w:sz w:val="19"/>
                <w:szCs w:val="19"/>
              </w:rPr>
              <w:t>Vecná oprávnenosť výdavkov projektu - obsahová oprávnenosť, účelnosť a účinnosť</w:t>
            </w:r>
          </w:p>
        </w:tc>
        <w:tc>
          <w:tcPr>
            <w:tcW w:w="1602" w:type="pct"/>
            <w:vMerge w:val="restart"/>
            <w:tcBorders>
              <w:top w:val="single" w:sz="4" w:space="0" w:color="auto"/>
              <w:left w:val="single" w:sz="4" w:space="0" w:color="auto"/>
              <w:bottom w:val="single" w:sz="4" w:space="0" w:color="auto"/>
              <w:right w:val="single" w:sz="4" w:space="0" w:color="auto"/>
            </w:tcBorders>
            <w:vAlign w:val="center"/>
          </w:tcPr>
          <w:p w14:paraId="4E3A706E" w14:textId="77777777" w:rsidR="0073735D" w:rsidRPr="00797B60" w:rsidRDefault="0073735D" w:rsidP="00CE00CA">
            <w:pPr>
              <w:pStyle w:val="Normlnywebov"/>
              <w:spacing w:before="0" w:beforeAutospacing="0" w:after="0" w:afterAutospacing="0" w:line="288" w:lineRule="auto"/>
              <w:jc w:val="both"/>
              <w:rPr>
                <w:rFonts w:ascii="Arial" w:hAnsi="Arial" w:cs="Arial"/>
                <w:color w:val="000000" w:themeColor="text1"/>
                <w:sz w:val="19"/>
                <w:szCs w:val="19"/>
              </w:rPr>
            </w:pPr>
            <w:r w:rsidRPr="00797B60">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797B60">
              <w:rPr>
                <w:rFonts w:ascii="Arial" w:hAnsi="Arial" w:cs="Arial"/>
                <w:color w:val="000000" w:themeColor="text1"/>
                <w:sz w:val="19"/>
                <w:szCs w:val="19"/>
              </w:rPr>
              <w:t>účinnosti (t.j. plnenie stanovených cieľov a dosahovanie plánovaných výsledkov).</w:t>
            </w:r>
          </w:p>
          <w:p w14:paraId="7070963A" w14:textId="3F72D69E" w:rsidR="0073735D" w:rsidRPr="00797B60" w:rsidRDefault="0073735D" w:rsidP="00CE00CA">
            <w:pPr>
              <w:spacing w:line="288" w:lineRule="auto"/>
              <w:jc w:val="both"/>
              <w:rPr>
                <w:rFonts w:ascii="Arial" w:hAnsi="Arial" w:cs="Arial"/>
                <w:color w:val="000000" w:themeColor="text1"/>
                <w:sz w:val="19"/>
                <w:szCs w:val="19"/>
              </w:rPr>
            </w:pPr>
            <w:r w:rsidRPr="00797B60">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499" w:type="pct"/>
            <w:vMerge w:val="restart"/>
            <w:tcBorders>
              <w:top w:val="single" w:sz="4" w:space="0" w:color="auto"/>
              <w:left w:val="single" w:sz="4" w:space="0" w:color="auto"/>
              <w:bottom w:val="single" w:sz="4" w:space="0" w:color="auto"/>
              <w:right w:val="single" w:sz="4" w:space="0" w:color="auto"/>
            </w:tcBorders>
            <w:vAlign w:val="center"/>
          </w:tcPr>
          <w:p w14:paraId="2A402BAD"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471" w:type="pct"/>
            <w:tcBorders>
              <w:top w:val="single" w:sz="4" w:space="0" w:color="auto"/>
              <w:left w:val="single" w:sz="4" w:space="0" w:color="auto"/>
              <w:bottom w:val="single" w:sz="4" w:space="0" w:color="auto"/>
              <w:right w:val="single" w:sz="4" w:space="0" w:color="auto"/>
            </w:tcBorders>
            <w:vAlign w:val="center"/>
          </w:tcPr>
          <w:p w14:paraId="7AD86861"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áno</w:t>
            </w:r>
          </w:p>
        </w:tc>
        <w:tc>
          <w:tcPr>
            <w:tcW w:w="1496" w:type="pct"/>
            <w:tcBorders>
              <w:top w:val="single" w:sz="4" w:space="0" w:color="auto"/>
              <w:left w:val="single" w:sz="4" w:space="0" w:color="auto"/>
              <w:bottom w:val="single" w:sz="4" w:space="0" w:color="auto"/>
              <w:right w:val="single" w:sz="4" w:space="0" w:color="auto"/>
            </w:tcBorders>
            <w:vAlign w:val="center"/>
          </w:tcPr>
          <w:p w14:paraId="5B295DF4" w14:textId="77777777" w:rsidR="0073735D" w:rsidRPr="00797B60" w:rsidRDefault="0073735D"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 xml:space="preserve">70% a viac finančnej hodnoty žiadateľom nárokovaných celkových oprávnených výdavkov projektu je vecne oprávnených (obsahová oprávnenosť, účelnosť a účinnosť). </w:t>
            </w:r>
          </w:p>
        </w:tc>
      </w:tr>
      <w:tr w:rsidR="0073735D" w:rsidRPr="00797B60" w14:paraId="19C65651" w14:textId="77777777" w:rsidTr="00CE00CA">
        <w:trPr>
          <w:trHeight w:val="741"/>
        </w:trPr>
        <w:tc>
          <w:tcPr>
            <w:tcW w:w="205" w:type="pct"/>
            <w:vMerge/>
            <w:tcBorders>
              <w:top w:val="single" w:sz="4" w:space="0" w:color="auto"/>
              <w:left w:val="single" w:sz="4" w:space="0" w:color="auto"/>
              <w:bottom w:val="single" w:sz="4" w:space="0" w:color="auto"/>
              <w:right w:val="single" w:sz="4" w:space="0" w:color="auto"/>
            </w:tcBorders>
            <w:vAlign w:val="center"/>
          </w:tcPr>
          <w:p w14:paraId="52A9BF14"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p>
        </w:tc>
        <w:tc>
          <w:tcPr>
            <w:tcW w:w="728" w:type="pct"/>
            <w:vMerge/>
            <w:tcBorders>
              <w:top w:val="single" w:sz="4" w:space="0" w:color="auto"/>
              <w:left w:val="single" w:sz="4" w:space="0" w:color="auto"/>
              <w:bottom w:val="single" w:sz="4" w:space="0" w:color="auto"/>
              <w:right w:val="single" w:sz="4" w:space="0" w:color="auto"/>
            </w:tcBorders>
            <w:vAlign w:val="center"/>
          </w:tcPr>
          <w:p w14:paraId="55144073"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1602" w:type="pct"/>
            <w:vMerge/>
            <w:tcBorders>
              <w:top w:val="single" w:sz="4" w:space="0" w:color="auto"/>
              <w:left w:val="single" w:sz="4" w:space="0" w:color="auto"/>
              <w:bottom w:val="single" w:sz="4" w:space="0" w:color="auto"/>
              <w:right w:val="single" w:sz="4" w:space="0" w:color="auto"/>
            </w:tcBorders>
            <w:vAlign w:val="center"/>
          </w:tcPr>
          <w:p w14:paraId="04F961FC"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499" w:type="pct"/>
            <w:vMerge/>
            <w:tcBorders>
              <w:top w:val="single" w:sz="4" w:space="0" w:color="auto"/>
              <w:left w:val="single" w:sz="4" w:space="0" w:color="auto"/>
              <w:bottom w:val="single" w:sz="4" w:space="0" w:color="auto"/>
              <w:right w:val="single" w:sz="4" w:space="0" w:color="auto"/>
            </w:tcBorders>
            <w:vAlign w:val="center"/>
          </w:tcPr>
          <w:p w14:paraId="6E30AABB"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p>
        </w:tc>
        <w:tc>
          <w:tcPr>
            <w:tcW w:w="471" w:type="pct"/>
            <w:tcBorders>
              <w:top w:val="single" w:sz="4" w:space="0" w:color="auto"/>
              <w:left w:val="single" w:sz="4" w:space="0" w:color="auto"/>
              <w:bottom w:val="single" w:sz="4" w:space="0" w:color="auto"/>
              <w:right w:val="single" w:sz="4" w:space="0" w:color="auto"/>
            </w:tcBorders>
            <w:vAlign w:val="center"/>
          </w:tcPr>
          <w:p w14:paraId="5C12ABE3"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nie</w:t>
            </w:r>
          </w:p>
        </w:tc>
        <w:tc>
          <w:tcPr>
            <w:tcW w:w="1496" w:type="pct"/>
            <w:tcBorders>
              <w:top w:val="single" w:sz="4" w:space="0" w:color="auto"/>
              <w:left w:val="single" w:sz="4" w:space="0" w:color="auto"/>
              <w:bottom w:val="single" w:sz="4" w:space="0" w:color="auto"/>
              <w:right w:val="single" w:sz="4" w:space="0" w:color="auto"/>
            </w:tcBorders>
            <w:vAlign w:val="center"/>
          </w:tcPr>
          <w:p w14:paraId="5359094B" w14:textId="77777777" w:rsidR="0073735D" w:rsidRPr="00797B60" w:rsidRDefault="0073735D"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Menej ako 70% finančnej hodnoty žiadateľom nárokovaných</w:t>
            </w:r>
            <w:r w:rsidRPr="00797B60" w:rsidDel="00D30656">
              <w:rPr>
                <w:rFonts w:ascii="Arial" w:eastAsia="Helvetica" w:hAnsi="Arial" w:cs="Arial"/>
                <w:color w:val="000000" w:themeColor="text1"/>
                <w:sz w:val="19"/>
                <w:szCs w:val="19"/>
              </w:rPr>
              <w:t xml:space="preserve"> </w:t>
            </w:r>
            <w:r w:rsidRPr="00797B60">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68EA339F" w14:textId="102D083A" w:rsidR="00EC6DCB" w:rsidRPr="003C6DE1" w:rsidRDefault="00EC6DCB" w:rsidP="00C77D6E">
      <w:pPr>
        <w:spacing w:before="6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 Rozpočet projektu, príloha Opis projektu</w:t>
      </w:r>
      <w:r w:rsidRPr="003538F4">
        <w:rPr>
          <w:rFonts w:ascii="Arial" w:hAnsi="Arial" w:cs="Arial"/>
          <w:color w:val="000000" w:themeColor="text1"/>
          <w:sz w:val="19"/>
          <w:szCs w:val="19"/>
        </w:rPr>
        <w:t>, príloha Rozpočet projektu.</w:t>
      </w:r>
    </w:p>
    <w:p w14:paraId="7BCB3E90" w14:textId="77777777" w:rsidR="00EC6DCB" w:rsidRDefault="00EC6DCB" w:rsidP="00C77D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lastRenderedPageBreak/>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3F2C186B" w14:textId="77777777" w:rsidR="00EC6DCB" w:rsidRDefault="00EC6DCB" w:rsidP="001A6468">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19B18F53" w14:textId="320723C7" w:rsidR="00EC6DCB" w:rsidRDefault="00EC6DCB" w:rsidP="001A6468">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sidR="00F664BC">
        <w:rPr>
          <w:rFonts w:ascii="Arial" w:eastAsiaTheme="minorHAnsi" w:hAnsi="Arial" w:cs="Arial"/>
          <w:color w:val="000000" w:themeColor="text1"/>
          <w:sz w:val="19"/>
          <w:szCs w:val="19"/>
          <w:bdr w:val="none" w:sz="0" w:space="0" w:color="auto"/>
          <w:lang w:val="sk-SK"/>
        </w:rPr>
        <w:t xml:space="preserve">o </w:t>
      </w:r>
      <w:r w:rsidRPr="009E04ED">
        <w:rPr>
          <w:rFonts w:ascii="Arial" w:eastAsiaTheme="minorHAnsi" w:hAnsi="Arial" w:cs="Arial"/>
          <w:color w:val="000000" w:themeColor="text1"/>
          <w:sz w:val="19"/>
          <w:szCs w:val="19"/>
          <w:bdr w:val="none" w:sz="0" w:space="0" w:color="auto"/>
          <w:lang w:val="sk-SK"/>
        </w:rPr>
        <w:t>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4BD41D72" w14:textId="77777777" w:rsidR="00EC6DCB" w:rsidRDefault="00EC6DCB" w:rsidP="001A6468">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237A8465" w14:textId="77777777" w:rsidR="00EC6DCB" w:rsidRPr="009E04ED" w:rsidRDefault="00EC6DCB" w:rsidP="001A6468">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2E35D256" w14:textId="77777777" w:rsidR="00EC6DCB" w:rsidRDefault="00EC6DCB" w:rsidP="00C77D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 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61D2F732" w14:textId="77777777" w:rsidR="00314E03" w:rsidRPr="003C6DE1" w:rsidRDefault="00314E03" w:rsidP="00C77D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sidRPr="005701C0">
        <w:rPr>
          <w:rFonts w:ascii="Arial" w:eastAsiaTheme="minorHAnsi" w:hAnsi="Arial" w:cs="Arial"/>
          <w:color w:val="000000" w:themeColor="text1"/>
          <w:sz w:val="19"/>
          <w:szCs w:val="19"/>
          <w:bdr w:val="none" w:sz="0" w:space="0" w:color="auto"/>
          <w:lang w:val="sk-SK"/>
        </w:rPr>
        <w:t xml:space="preserve">V prípade identifikácie neoprávnených výdavkov projektu </w:t>
      </w:r>
      <w:r w:rsidR="008F50A5" w:rsidRPr="005701C0">
        <w:rPr>
          <w:rFonts w:ascii="Arial" w:eastAsiaTheme="minorHAnsi" w:hAnsi="Arial" w:cs="Arial"/>
          <w:color w:val="000000" w:themeColor="text1"/>
          <w:sz w:val="19"/>
          <w:szCs w:val="19"/>
          <w:bdr w:val="none" w:sz="0" w:space="0" w:color="auto"/>
          <w:lang w:val="sk-SK"/>
        </w:rPr>
        <w:t>z dôvodu</w:t>
      </w:r>
      <w:r w:rsidRPr="005701C0">
        <w:rPr>
          <w:rFonts w:ascii="Arial" w:eastAsiaTheme="minorHAnsi" w:hAnsi="Arial" w:cs="Arial"/>
          <w:color w:val="000000" w:themeColor="text1"/>
          <w:sz w:val="19"/>
          <w:szCs w:val="19"/>
          <w:bdr w:val="none" w:sz="0" w:space="0" w:color="auto"/>
          <w:lang w:val="sk-SK"/>
        </w:rPr>
        <w:t xml:space="preserve"> matematickej chyby vzniknutej vo výpočte fina</w:t>
      </w:r>
      <w:r w:rsidR="008F50A5" w:rsidRPr="005701C0">
        <w:rPr>
          <w:rFonts w:ascii="Arial" w:eastAsiaTheme="minorHAnsi" w:hAnsi="Arial" w:cs="Arial"/>
          <w:color w:val="000000" w:themeColor="text1"/>
          <w:sz w:val="19"/>
          <w:szCs w:val="19"/>
          <w:bdr w:val="none" w:sz="0" w:space="0" w:color="auto"/>
          <w:lang w:val="sk-SK"/>
        </w:rPr>
        <w:t>nčnej analýzy</w:t>
      </w:r>
      <w:r w:rsidRPr="005701C0">
        <w:rPr>
          <w:rFonts w:ascii="Arial" w:eastAsiaTheme="minorHAnsi" w:hAnsi="Arial" w:cs="Arial"/>
          <w:color w:val="000000" w:themeColor="text1"/>
          <w:sz w:val="19"/>
          <w:szCs w:val="19"/>
          <w:bdr w:val="none" w:sz="0" w:space="0" w:color="auto"/>
          <w:lang w:val="sk-SK"/>
        </w:rPr>
        <w:t xml:space="preserve"> sa v procese odborného hodnotenia výška celkových oprávnených výdavkov projektu adekvátne zníži a konkrétne skutočnosti – identifikáciu neoprávnených výdavkov, sumu identifikovaných neoprávnených výdavkov a zdôvodnenie hodnotiteľ uvedie v komentári </w:t>
      </w:r>
      <w:r w:rsidR="008F50A5" w:rsidRPr="005701C0">
        <w:rPr>
          <w:rFonts w:ascii="Arial" w:eastAsiaTheme="minorHAnsi" w:hAnsi="Arial" w:cs="Arial"/>
          <w:color w:val="000000" w:themeColor="text1"/>
          <w:sz w:val="19"/>
          <w:szCs w:val="19"/>
          <w:bdr w:val="none" w:sz="0" w:space="0" w:color="auto"/>
          <w:lang w:val="sk-SK"/>
        </w:rPr>
        <w:t>h</w:t>
      </w:r>
      <w:r w:rsidRPr="005701C0">
        <w:rPr>
          <w:rFonts w:ascii="Arial" w:eastAsiaTheme="minorHAnsi" w:hAnsi="Arial" w:cs="Arial"/>
          <w:color w:val="000000" w:themeColor="text1"/>
          <w:sz w:val="19"/>
          <w:szCs w:val="19"/>
          <w:bdr w:val="none" w:sz="0" w:space="0" w:color="auto"/>
          <w:lang w:val="sk-SK"/>
        </w:rPr>
        <w:t>odnotiaceho hárku.</w:t>
      </w:r>
    </w:p>
    <w:p w14:paraId="1716F284" w14:textId="627940F6" w:rsidR="00E3629F" w:rsidRPr="003C6DE1" w:rsidRDefault="00EC6DCB" w:rsidP="00C77D6E">
      <w:pPr>
        <w:spacing w:before="60"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tbl>
      <w:tblPr>
        <w:tblStyle w:val="TableGrid6"/>
        <w:tblW w:w="5003" w:type="pct"/>
        <w:tblLayout w:type="fixed"/>
        <w:tblLook w:val="04A0" w:firstRow="1" w:lastRow="0" w:firstColumn="1" w:lastColumn="0" w:noHBand="0" w:noVBand="1"/>
      </w:tblPr>
      <w:tblGrid>
        <w:gridCol w:w="558"/>
        <w:gridCol w:w="2506"/>
        <w:gridCol w:w="4843"/>
        <w:gridCol w:w="1477"/>
        <w:gridCol w:w="1459"/>
        <w:gridCol w:w="4292"/>
      </w:tblGrid>
      <w:tr w:rsidR="0075744F" w:rsidRPr="00797B60" w14:paraId="1E80E667" w14:textId="77777777" w:rsidTr="00F5735A">
        <w:trPr>
          <w:trHeight w:val="397"/>
        </w:trPr>
        <w:tc>
          <w:tcPr>
            <w:tcW w:w="184" w:type="pct"/>
            <w:shd w:val="clear" w:color="auto" w:fill="DEEAF6" w:themeFill="accent1" w:themeFillTint="33"/>
            <w:vAlign w:val="center"/>
            <w:hideMark/>
          </w:tcPr>
          <w:p w14:paraId="501AEC8A"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28" w:type="pct"/>
            <w:shd w:val="clear" w:color="auto" w:fill="DEEAF6" w:themeFill="accent1" w:themeFillTint="33"/>
            <w:vAlign w:val="center"/>
            <w:hideMark/>
          </w:tcPr>
          <w:p w14:paraId="33F15C1A"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600" w:type="pct"/>
            <w:shd w:val="clear" w:color="auto" w:fill="DEEAF6" w:themeFill="accent1" w:themeFillTint="33"/>
            <w:vAlign w:val="center"/>
            <w:hideMark/>
          </w:tcPr>
          <w:p w14:paraId="4D670F7C"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88" w:type="pct"/>
            <w:shd w:val="clear" w:color="auto" w:fill="DEEAF6" w:themeFill="accent1" w:themeFillTint="33"/>
            <w:vAlign w:val="center"/>
            <w:hideMark/>
          </w:tcPr>
          <w:p w14:paraId="05C9F12D" w14:textId="77777777" w:rsidR="008956BB" w:rsidRPr="00797B60" w:rsidRDefault="008956BB" w:rsidP="00B01AB6">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82" w:type="pct"/>
            <w:shd w:val="clear" w:color="auto" w:fill="DEEAF6" w:themeFill="accent1" w:themeFillTint="33"/>
            <w:vAlign w:val="center"/>
            <w:hideMark/>
          </w:tcPr>
          <w:p w14:paraId="2F35F8C1" w14:textId="77777777" w:rsidR="008956BB" w:rsidRPr="00797B60" w:rsidRDefault="008956BB" w:rsidP="00B01AB6">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418" w:type="pct"/>
            <w:shd w:val="clear" w:color="auto" w:fill="DEEAF6" w:themeFill="accent1" w:themeFillTint="33"/>
            <w:vAlign w:val="center"/>
            <w:hideMark/>
          </w:tcPr>
          <w:p w14:paraId="4494E0CD"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3735D" w:rsidRPr="00797B60" w14:paraId="192128F3" w14:textId="77777777" w:rsidTr="00F5735A">
        <w:trPr>
          <w:trHeight w:val="870"/>
        </w:trPr>
        <w:tc>
          <w:tcPr>
            <w:tcW w:w="184" w:type="pct"/>
            <w:vMerge w:val="restart"/>
            <w:tcBorders>
              <w:top w:val="single" w:sz="4" w:space="0" w:color="auto"/>
              <w:left w:val="single" w:sz="4" w:space="0" w:color="auto"/>
              <w:right w:val="single" w:sz="4" w:space="0" w:color="auto"/>
            </w:tcBorders>
            <w:vAlign w:val="center"/>
          </w:tcPr>
          <w:p w14:paraId="5213AD4C"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4.2</w:t>
            </w:r>
          </w:p>
        </w:tc>
        <w:tc>
          <w:tcPr>
            <w:tcW w:w="828" w:type="pct"/>
            <w:vMerge w:val="restart"/>
            <w:tcBorders>
              <w:top w:val="single" w:sz="4" w:space="0" w:color="auto"/>
              <w:left w:val="single" w:sz="4" w:space="0" w:color="auto"/>
              <w:right w:val="single" w:sz="4" w:space="0" w:color="auto"/>
            </w:tcBorders>
            <w:vAlign w:val="center"/>
          </w:tcPr>
          <w:p w14:paraId="57EC1912" w14:textId="77777777" w:rsidR="0073735D" w:rsidRPr="00797B60" w:rsidRDefault="0073735D" w:rsidP="00A3616C">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Efektívnosť a hospodárnosť výdavkov projektu</w:t>
            </w:r>
          </w:p>
        </w:tc>
        <w:tc>
          <w:tcPr>
            <w:tcW w:w="1600" w:type="pct"/>
            <w:vMerge w:val="restart"/>
            <w:tcBorders>
              <w:top w:val="single" w:sz="4" w:space="0" w:color="auto"/>
              <w:left w:val="single" w:sz="4" w:space="0" w:color="auto"/>
              <w:right w:val="single" w:sz="4" w:space="0" w:color="auto"/>
            </w:tcBorders>
            <w:vAlign w:val="center"/>
          </w:tcPr>
          <w:p w14:paraId="178AA6ED" w14:textId="77777777" w:rsidR="0073735D" w:rsidRPr="00797B60" w:rsidRDefault="0073735D" w:rsidP="00A3616C">
            <w:pPr>
              <w:widowControl w:val="0"/>
              <w:spacing w:line="288" w:lineRule="auto"/>
              <w:rPr>
                <w:rFonts w:ascii="Arial" w:hAnsi="Arial" w:cs="Arial"/>
                <w:color w:val="000000" w:themeColor="text1"/>
                <w:sz w:val="19"/>
                <w:szCs w:val="19"/>
                <w:u w:color="000000"/>
              </w:rPr>
            </w:pPr>
            <w:r w:rsidRPr="00797B60">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578B7AF1" w14:textId="77777777" w:rsidR="0073735D" w:rsidRPr="00797B60" w:rsidRDefault="0073735D" w:rsidP="00A3616C">
            <w:pPr>
              <w:widowControl w:val="0"/>
              <w:spacing w:line="288" w:lineRule="auto"/>
              <w:rPr>
                <w:rFonts w:ascii="Arial" w:hAnsi="Arial" w:cs="Arial"/>
                <w:color w:val="000000" w:themeColor="text1"/>
                <w:sz w:val="19"/>
                <w:szCs w:val="19"/>
                <w:u w:color="000000"/>
              </w:rPr>
            </w:pPr>
            <w:r w:rsidRPr="00797B60">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7E8E5731" w14:textId="77777777" w:rsidR="0073735D" w:rsidRPr="00797B60" w:rsidRDefault="0073735D" w:rsidP="00A3616C">
            <w:pPr>
              <w:widowControl w:val="0"/>
              <w:spacing w:line="288" w:lineRule="auto"/>
              <w:rPr>
                <w:rFonts w:ascii="Arial" w:hAnsi="Arial" w:cs="Arial"/>
                <w:i/>
                <w:color w:val="000000" w:themeColor="text1"/>
                <w:sz w:val="19"/>
                <w:szCs w:val="19"/>
                <w:bdr w:val="none" w:sz="0" w:space="0" w:color="auto" w:frame="1"/>
              </w:rPr>
            </w:pPr>
            <w:r w:rsidRPr="00797B60">
              <w:rPr>
                <w:rFonts w:ascii="Arial" w:hAnsi="Arial" w:cs="Arial"/>
                <w:i/>
                <w:color w:val="000000" w:themeColor="text1"/>
                <w:sz w:val="19"/>
                <w:szCs w:val="19"/>
                <w:bdr w:val="none" w:sz="0" w:space="0" w:color="auto" w:frame="1"/>
              </w:rPr>
              <w:t>Pozn.:</w:t>
            </w:r>
            <w:r w:rsidRPr="00797B60">
              <w:rPr>
                <w:rFonts w:ascii="Arial" w:hAnsi="Arial" w:cs="Arial"/>
                <w:i/>
                <w:color w:val="000000" w:themeColor="text1"/>
                <w:sz w:val="19"/>
                <w:szCs w:val="19"/>
                <w:bdr w:val="none" w:sz="0" w:space="0" w:color="auto" w:frame="1"/>
              </w:rPr>
              <w:br/>
            </w:r>
            <w:r w:rsidRPr="00797B60">
              <w:rPr>
                <w:rFonts w:ascii="Arial" w:hAnsi="Arial" w:cs="Arial"/>
                <w:i/>
                <w:iCs/>
                <w:color w:val="000000"/>
                <w:sz w:val="19"/>
                <w:szCs w:val="19"/>
                <w:bdr w:val="none" w:sz="0" w:space="0" w:color="auto" w:frame="1"/>
              </w:rPr>
              <w:t xml:space="preserve">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w:t>
            </w:r>
            <w:r w:rsidRPr="00797B60">
              <w:rPr>
                <w:rFonts w:ascii="Arial" w:hAnsi="Arial" w:cs="Arial"/>
                <w:i/>
                <w:iCs/>
                <w:color w:val="000000"/>
                <w:sz w:val="19"/>
                <w:szCs w:val="19"/>
                <w:bdr w:val="none" w:sz="0" w:space="0" w:color="auto" w:frame="1"/>
              </w:rPr>
              <w:lastRenderedPageBreak/>
              <w:t>diskvalifikovaný.</w:t>
            </w:r>
          </w:p>
          <w:p w14:paraId="52E02626" w14:textId="77777777" w:rsidR="0073735D" w:rsidRPr="00797B60" w:rsidRDefault="0073735D" w:rsidP="00A3616C">
            <w:pPr>
              <w:widowControl w:val="0"/>
              <w:spacing w:line="288" w:lineRule="auto"/>
              <w:rPr>
                <w:rFonts w:ascii="Arial" w:hAnsi="Arial" w:cs="Arial"/>
                <w:i/>
                <w:color w:val="000000" w:themeColor="text1"/>
                <w:sz w:val="19"/>
                <w:szCs w:val="19"/>
                <w:u w:color="000000"/>
              </w:rPr>
            </w:pPr>
            <w:r w:rsidRPr="00797B60">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488" w:type="pct"/>
            <w:vMerge w:val="restart"/>
            <w:tcBorders>
              <w:top w:val="single" w:sz="4" w:space="0" w:color="auto"/>
              <w:left w:val="single" w:sz="4" w:space="0" w:color="auto"/>
              <w:right w:val="single" w:sz="4" w:space="0" w:color="auto"/>
            </w:tcBorders>
            <w:vAlign w:val="center"/>
          </w:tcPr>
          <w:p w14:paraId="7C2455AB"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lastRenderedPageBreak/>
              <w:t>Vylučujúce kritérium</w:t>
            </w:r>
          </w:p>
        </w:tc>
        <w:tc>
          <w:tcPr>
            <w:tcW w:w="482" w:type="pct"/>
            <w:tcBorders>
              <w:top w:val="single" w:sz="4" w:space="0" w:color="auto"/>
              <w:left w:val="single" w:sz="4" w:space="0" w:color="auto"/>
              <w:bottom w:val="single" w:sz="4" w:space="0" w:color="auto"/>
              <w:right w:val="single" w:sz="4" w:space="0" w:color="auto"/>
            </w:tcBorders>
            <w:vAlign w:val="center"/>
          </w:tcPr>
          <w:p w14:paraId="18F78778"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u w:color="000000"/>
              </w:rPr>
              <w:t>áno</w:t>
            </w:r>
          </w:p>
        </w:tc>
        <w:tc>
          <w:tcPr>
            <w:tcW w:w="1418" w:type="pct"/>
            <w:tcBorders>
              <w:top w:val="single" w:sz="4" w:space="0" w:color="auto"/>
              <w:left w:val="single" w:sz="4" w:space="0" w:color="auto"/>
              <w:bottom w:val="single" w:sz="4" w:space="0" w:color="auto"/>
              <w:right w:val="single" w:sz="4" w:space="0" w:color="auto"/>
            </w:tcBorders>
            <w:vAlign w:val="center"/>
          </w:tcPr>
          <w:p w14:paraId="6B14D44B" w14:textId="77777777" w:rsidR="0073735D" w:rsidRPr="00797B60" w:rsidRDefault="0073735D" w:rsidP="00A3616C">
            <w:pPr>
              <w:spacing w:line="288" w:lineRule="auto"/>
              <w:rPr>
                <w:rFonts w:ascii="Arial" w:eastAsia="Helvetica" w:hAnsi="Arial" w:cs="Arial"/>
                <w:color w:val="000000" w:themeColor="text1"/>
                <w:sz w:val="19"/>
                <w:szCs w:val="19"/>
              </w:rPr>
            </w:pPr>
            <w:r w:rsidRPr="00797B60">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73735D" w:rsidRPr="00797B60" w14:paraId="705726FB" w14:textId="77777777" w:rsidTr="00F5735A">
        <w:trPr>
          <w:trHeight w:val="2276"/>
        </w:trPr>
        <w:tc>
          <w:tcPr>
            <w:tcW w:w="184" w:type="pct"/>
            <w:vMerge/>
            <w:tcBorders>
              <w:left w:val="single" w:sz="4" w:space="0" w:color="auto"/>
              <w:right w:val="single" w:sz="4" w:space="0" w:color="auto"/>
            </w:tcBorders>
            <w:vAlign w:val="center"/>
          </w:tcPr>
          <w:p w14:paraId="282CB4BE"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p>
        </w:tc>
        <w:tc>
          <w:tcPr>
            <w:tcW w:w="828" w:type="pct"/>
            <w:vMerge/>
            <w:tcBorders>
              <w:left w:val="single" w:sz="4" w:space="0" w:color="auto"/>
              <w:right w:val="single" w:sz="4" w:space="0" w:color="auto"/>
            </w:tcBorders>
            <w:vAlign w:val="center"/>
          </w:tcPr>
          <w:p w14:paraId="561E94EB"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1600" w:type="pct"/>
            <w:vMerge/>
            <w:tcBorders>
              <w:left w:val="single" w:sz="4" w:space="0" w:color="auto"/>
              <w:right w:val="single" w:sz="4" w:space="0" w:color="auto"/>
            </w:tcBorders>
            <w:vAlign w:val="center"/>
          </w:tcPr>
          <w:p w14:paraId="6E43E88A" w14:textId="77777777" w:rsidR="0073735D" w:rsidRPr="00797B60" w:rsidRDefault="0073735D" w:rsidP="00721505">
            <w:pPr>
              <w:spacing w:line="288" w:lineRule="auto"/>
              <w:rPr>
                <w:rFonts w:ascii="Arial" w:eastAsiaTheme="minorHAnsi" w:hAnsi="Arial" w:cs="Arial"/>
                <w:i/>
                <w:color w:val="000000" w:themeColor="text1"/>
                <w:sz w:val="19"/>
                <w:szCs w:val="19"/>
                <w:u w:color="000000"/>
              </w:rPr>
            </w:pPr>
          </w:p>
        </w:tc>
        <w:tc>
          <w:tcPr>
            <w:tcW w:w="488" w:type="pct"/>
            <w:vMerge/>
            <w:tcBorders>
              <w:left w:val="single" w:sz="4" w:space="0" w:color="auto"/>
              <w:right w:val="single" w:sz="4" w:space="0" w:color="auto"/>
            </w:tcBorders>
            <w:vAlign w:val="center"/>
          </w:tcPr>
          <w:p w14:paraId="3E3CE8EC"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p>
        </w:tc>
        <w:tc>
          <w:tcPr>
            <w:tcW w:w="482" w:type="pct"/>
            <w:tcBorders>
              <w:top w:val="single" w:sz="4" w:space="0" w:color="auto"/>
              <w:left w:val="single" w:sz="4" w:space="0" w:color="auto"/>
              <w:right w:val="single" w:sz="4" w:space="0" w:color="auto"/>
            </w:tcBorders>
            <w:vAlign w:val="center"/>
          </w:tcPr>
          <w:p w14:paraId="41C08A10"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u w:color="000000"/>
              </w:rPr>
              <w:t>nie</w:t>
            </w:r>
          </w:p>
        </w:tc>
        <w:tc>
          <w:tcPr>
            <w:tcW w:w="1418" w:type="pct"/>
            <w:tcBorders>
              <w:top w:val="single" w:sz="4" w:space="0" w:color="auto"/>
              <w:left w:val="single" w:sz="4" w:space="0" w:color="auto"/>
              <w:right w:val="single" w:sz="4" w:space="0" w:color="auto"/>
            </w:tcBorders>
            <w:vAlign w:val="center"/>
          </w:tcPr>
          <w:p w14:paraId="127D69F9" w14:textId="77777777" w:rsidR="0073735D" w:rsidRPr="00797B60" w:rsidRDefault="0073735D" w:rsidP="00721505">
            <w:pPr>
              <w:spacing w:line="288" w:lineRule="auto"/>
              <w:rPr>
                <w:rFonts w:ascii="Arial" w:eastAsia="Helvetica" w:hAnsi="Arial" w:cs="Arial"/>
                <w:color w:val="000000" w:themeColor="text1"/>
                <w:sz w:val="19"/>
                <w:szCs w:val="19"/>
              </w:rPr>
            </w:pPr>
            <w:r w:rsidRPr="00797B60">
              <w:rPr>
                <w:rFonts w:ascii="Arial" w:hAnsi="Arial" w:cs="Arial"/>
                <w:color w:val="000000" w:themeColor="text1"/>
                <w:sz w:val="19"/>
                <w:szCs w:val="19"/>
                <w:u w:color="000000"/>
              </w:rPr>
              <w:t>Žiadané výdavky projektu nie sú hospodárne a/alebo efektívne, nezodpovedajú obvyklým cenám v danom čase a mieste, nespĺňajú cieľ minimalizácie nákladov pri dodržaní požadovanej kvality výstupov.</w:t>
            </w:r>
          </w:p>
        </w:tc>
      </w:tr>
    </w:tbl>
    <w:p w14:paraId="5A7F6DDB" w14:textId="2A678359" w:rsidR="00EC6DCB" w:rsidRPr="003C6DE1" w:rsidRDefault="00EC6DCB" w:rsidP="001A6468">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w:t>
      </w:r>
      <w:r w:rsidRPr="003777AD">
        <w:rPr>
          <w:rFonts w:ascii="Arial" w:hAnsi="Arial" w:cs="Arial"/>
          <w:color w:val="000000" w:themeColor="text1"/>
          <w:sz w:val="19"/>
          <w:szCs w:val="19"/>
        </w:rPr>
        <w:t xml:space="preserve">. Rozpočet projektu, príloha Opis projektu, príloha Rozpočet projektu, príloha </w:t>
      </w:r>
      <w:r w:rsidR="00E3629F">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65A6625E" w14:textId="77777777" w:rsidR="00EC6DCB" w:rsidRDefault="00EC6DCB"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3B189AFF" w14:textId="4584D2E2" w:rsidR="00EC6DCB" w:rsidRDefault="00EC6DCB" w:rsidP="001A646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sidR="005B1F52">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39FF033A" w14:textId="77777777" w:rsidR="00EC6DCB" w:rsidRDefault="00EC6DCB" w:rsidP="001A646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72B92B4" w14:textId="5001ED04" w:rsidR="00EC6DCB" w:rsidRDefault="00EC6DCB" w:rsidP="001A646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či sú </w:t>
      </w:r>
      <w:r w:rsidRPr="001A2D03">
        <w:rPr>
          <w:rFonts w:ascii="Arial" w:eastAsiaTheme="minorHAnsi" w:hAnsi="Arial" w:cs="Arial"/>
          <w:color w:val="000000" w:themeColor="text1"/>
          <w:sz w:val="19"/>
          <w:szCs w:val="19"/>
          <w:bdr w:val="none" w:sz="0" w:space="0" w:color="auto"/>
          <w:lang w:val="sk-SK"/>
        </w:rPr>
        <w:t xml:space="preserve">jednotkové ceny </w:t>
      </w:r>
      <w:r w:rsidRPr="008A52DD">
        <w:rPr>
          <w:rFonts w:ascii="Arial" w:eastAsiaTheme="minorHAnsi" w:hAnsi="Arial" w:cs="Arial"/>
          <w:color w:val="000000" w:themeColor="text1"/>
          <w:sz w:val="19"/>
          <w:szCs w:val="19"/>
          <w:bdr w:val="none" w:sz="0" w:space="0" w:color="auto"/>
          <w:lang w:val="sk-SK"/>
        </w:rPr>
        <w:t>identifikované na základe dôveryhodného prieskumu trhu</w:t>
      </w:r>
      <w:r w:rsidR="00F664BC">
        <w:rPr>
          <w:rFonts w:ascii="Arial" w:eastAsiaTheme="minorHAnsi" w:hAnsi="Arial" w:cs="Arial"/>
          <w:color w:val="000000" w:themeColor="text1"/>
          <w:sz w:val="19"/>
          <w:szCs w:val="19"/>
          <w:bdr w:val="none" w:sz="0" w:space="0" w:color="auto"/>
          <w:lang w:val="sk-SK"/>
        </w:rPr>
        <w:t>/prieskumu trhových cien, relevantného znaleckého posudku, štátnej expertízy, uzatvorenej zmluvy</w:t>
      </w:r>
      <w:r w:rsidR="005B1F52">
        <w:rPr>
          <w:rFonts w:ascii="Arial" w:eastAsiaTheme="minorHAnsi" w:hAnsi="Arial" w:cs="Arial"/>
          <w:color w:val="000000" w:themeColor="text1"/>
          <w:sz w:val="19"/>
          <w:szCs w:val="19"/>
          <w:bdr w:val="none" w:sz="0" w:space="0" w:color="auto"/>
          <w:lang w:val="sk-SK"/>
        </w:rPr>
        <w:t>, rozpočtu overeného autorizovanou osobou,</w:t>
      </w:r>
      <w:r w:rsidR="00F664BC">
        <w:rPr>
          <w:rFonts w:ascii="Arial" w:eastAsiaTheme="minorHAnsi" w:hAnsi="Arial" w:cs="Arial"/>
          <w:color w:val="000000" w:themeColor="text1"/>
          <w:sz w:val="19"/>
          <w:szCs w:val="19"/>
          <w:bdr w:val="none" w:sz="0" w:space="0" w:color="auto"/>
          <w:lang w:val="sk-SK"/>
        </w:rPr>
        <w:t xml:space="preserve"> alebo</w:t>
      </w:r>
      <w:r w:rsidR="005B1F52">
        <w:rPr>
          <w:rFonts w:ascii="Arial" w:eastAsiaTheme="minorHAnsi" w:hAnsi="Arial" w:cs="Arial"/>
          <w:color w:val="000000" w:themeColor="text1"/>
          <w:sz w:val="19"/>
          <w:szCs w:val="19"/>
          <w:bdr w:val="none" w:sz="0" w:space="0" w:color="auto"/>
          <w:lang w:val="sk-SK"/>
        </w:rPr>
        <w:t xml:space="preserve"> iných</w:t>
      </w:r>
      <w:r w:rsidR="00F664BC">
        <w:rPr>
          <w:rFonts w:ascii="Arial" w:eastAsiaTheme="minorHAnsi" w:hAnsi="Arial" w:cs="Arial"/>
          <w:color w:val="000000" w:themeColor="text1"/>
          <w:sz w:val="19"/>
          <w:szCs w:val="19"/>
          <w:bdr w:val="none" w:sz="0" w:space="0" w:color="auto"/>
          <w:lang w:val="sk-SK"/>
        </w:rPr>
        <w:t xml:space="preserve"> podkladov</w:t>
      </w:r>
      <w:r w:rsidRPr="008A52DD">
        <w:rPr>
          <w:rFonts w:ascii="Arial" w:eastAsiaTheme="minorHAnsi" w:hAnsi="Arial" w:cs="Arial"/>
          <w:color w:val="000000" w:themeColor="text1"/>
          <w:sz w:val="19"/>
          <w:szCs w:val="19"/>
          <w:bdr w:val="none" w:sz="0" w:space="0" w:color="auto"/>
          <w:lang w:val="sk-SK"/>
        </w:rPr>
        <w:t xml:space="preserve">. </w:t>
      </w:r>
    </w:p>
    <w:p w14:paraId="512D7503" w14:textId="45F87AC9" w:rsidR="00DD3827" w:rsidRPr="001A6468" w:rsidRDefault="00247151" w:rsidP="001A6468">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8F50A5">
        <w:rPr>
          <w:rFonts w:ascii="Arial" w:eastAsiaTheme="minorHAnsi" w:hAnsi="Arial" w:cs="Arial"/>
          <w:color w:val="000000" w:themeColor="text1"/>
          <w:sz w:val="19"/>
          <w:szCs w:val="19"/>
          <w:bdr w:val="none" w:sz="0" w:space="0" w:color="auto"/>
          <w:lang w:val="sk-SK"/>
        </w:rPr>
        <w:t>H</w:t>
      </w:r>
      <w:r w:rsidR="00DD3827" w:rsidRPr="008F50A5">
        <w:rPr>
          <w:rFonts w:ascii="Arial" w:eastAsiaTheme="minorHAnsi" w:hAnsi="Arial" w:cs="Arial"/>
          <w:color w:val="000000" w:themeColor="text1"/>
          <w:sz w:val="19"/>
          <w:szCs w:val="19"/>
          <w:bdr w:val="none" w:sz="0" w:space="0" w:color="auto"/>
          <w:lang w:val="sk-SK"/>
        </w:rPr>
        <w:t xml:space="preserve">odnotiteľ vyhodnotí, </w:t>
      </w:r>
      <w:r w:rsidR="00DD3827" w:rsidRPr="001A6468">
        <w:rPr>
          <w:rFonts w:ascii="Arial" w:eastAsiaTheme="minorHAnsi" w:hAnsi="Arial" w:cs="Arial"/>
          <w:color w:val="000000" w:themeColor="text1"/>
          <w:sz w:val="19"/>
          <w:szCs w:val="19"/>
          <w:bdr w:val="none" w:sz="0" w:space="0" w:color="auto"/>
          <w:lang w:val="sk-SK"/>
        </w:rPr>
        <w:t xml:space="preserve">či navrhnuté výdavky projektu spĺňajú podmienku hospodárnosti a efektívnosti a či zodpovedajú obvyklým cenám v danom mieste a čase </w:t>
      </w:r>
      <w:r w:rsidR="00F664BC" w:rsidRPr="001A6468">
        <w:rPr>
          <w:rFonts w:ascii="Arial" w:hAnsi="Arial" w:cs="Arial"/>
          <w:sz w:val="19"/>
          <w:szCs w:val="19"/>
          <w:lang w:val="sk-SK"/>
        </w:rPr>
        <w:t>preukázanými niektorým z vyššie uvedených spôsobov</w:t>
      </w:r>
      <w:r w:rsidR="00F664BC" w:rsidRPr="001A6468" w:rsidDel="00F664BC">
        <w:rPr>
          <w:rFonts w:ascii="Arial" w:eastAsiaTheme="minorHAnsi" w:hAnsi="Arial" w:cs="Arial"/>
          <w:color w:val="000000" w:themeColor="text1"/>
          <w:sz w:val="19"/>
          <w:szCs w:val="19"/>
          <w:bdr w:val="none" w:sz="0" w:space="0" w:color="auto"/>
          <w:lang w:val="sk-SK"/>
        </w:rPr>
        <w:t xml:space="preserve"> </w:t>
      </w:r>
      <w:r w:rsidR="00DD3827" w:rsidRPr="001A6468">
        <w:rPr>
          <w:rFonts w:ascii="Arial" w:eastAsiaTheme="minorHAnsi" w:hAnsi="Arial" w:cs="Arial"/>
          <w:color w:val="000000" w:themeColor="text1"/>
          <w:sz w:val="19"/>
          <w:szCs w:val="19"/>
          <w:bdr w:val="none" w:sz="0" w:space="0" w:color="auto"/>
          <w:lang w:val="sk-SK"/>
        </w:rPr>
        <w:t xml:space="preserve">. Pri overovaní hospodárnosti  hodnotiteľ postupuje v zmysle metodického pokynu CKO č.18 k overovaniu </w:t>
      </w:r>
      <w:r w:rsidRPr="001A6468">
        <w:rPr>
          <w:rFonts w:ascii="Arial" w:eastAsiaTheme="minorHAnsi" w:hAnsi="Arial" w:cs="Arial"/>
          <w:color w:val="000000" w:themeColor="text1"/>
          <w:sz w:val="19"/>
          <w:szCs w:val="19"/>
          <w:bdr w:val="none" w:sz="0" w:space="0" w:color="auto"/>
          <w:lang w:val="sk-SK"/>
        </w:rPr>
        <w:t>hospodárnosti</w:t>
      </w:r>
      <w:r w:rsidR="00DD3827" w:rsidRPr="001A6468">
        <w:rPr>
          <w:rFonts w:ascii="Arial" w:eastAsiaTheme="minorHAnsi" w:hAnsi="Arial" w:cs="Arial"/>
          <w:color w:val="000000" w:themeColor="text1"/>
          <w:sz w:val="19"/>
          <w:szCs w:val="19"/>
          <w:bdr w:val="none" w:sz="0" w:space="0" w:color="auto"/>
          <w:lang w:val="sk-SK"/>
        </w:rPr>
        <w:t xml:space="preserve"> výdavkov. </w:t>
      </w:r>
      <w:r w:rsidR="008F50A5" w:rsidRPr="001A6468">
        <w:rPr>
          <w:rFonts w:ascii="Arial" w:eastAsiaTheme="minorHAnsi" w:hAnsi="Arial" w:cs="Arial"/>
          <w:color w:val="000000" w:themeColor="text1"/>
          <w:sz w:val="19"/>
          <w:szCs w:val="19"/>
          <w:bdr w:val="none" w:sz="0" w:space="0" w:color="auto"/>
          <w:lang w:val="sk-SK"/>
        </w:rPr>
        <w:t>H</w:t>
      </w:r>
      <w:r w:rsidR="00DD3827" w:rsidRPr="001A6468">
        <w:rPr>
          <w:rFonts w:ascii="Arial" w:eastAsiaTheme="minorHAnsi" w:hAnsi="Arial" w:cs="Arial"/>
          <w:color w:val="000000" w:themeColor="text1"/>
          <w:sz w:val="19"/>
          <w:szCs w:val="19"/>
          <w:bdr w:val="none" w:sz="0" w:space="0" w:color="auto"/>
          <w:lang w:val="sk-SK"/>
        </w:rPr>
        <w:t>odnotiteľ v závislosti od druhu výdavku identifikuje, či na hodnotené výdavky projektu bude aplikovať</w:t>
      </w:r>
      <w:r w:rsidR="00F5735A">
        <w:rPr>
          <w:rFonts w:ascii="Arial" w:eastAsiaTheme="minorHAnsi" w:hAnsi="Arial" w:cs="Arial"/>
          <w:color w:val="000000" w:themeColor="text1"/>
          <w:sz w:val="19"/>
          <w:szCs w:val="19"/>
          <w:bdr w:val="none" w:sz="0" w:space="0" w:color="auto"/>
          <w:lang w:val="sk-SK"/>
        </w:rPr>
        <w:t xml:space="preserve"> </w:t>
      </w:r>
      <w:r w:rsidR="005B1F52">
        <w:rPr>
          <w:rFonts w:ascii="Arial" w:eastAsiaTheme="minorHAnsi" w:hAnsi="Arial" w:cs="Arial"/>
          <w:color w:val="000000" w:themeColor="text1"/>
          <w:sz w:val="19"/>
          <w:szCs w:val="19"/>
          <w:bdr w:val="none" w:sz="0" w:space="0" w:color="auto"/>
          <w:lang w:val="sk-SK"/>
        </w:rPr>
        <w:t>percentuálne/</w:t>
      </w:r>
      <w:r w:rsidR="00DD3827" w:rsidRPr="001A6468">
        <w:rPr>
          <w:rFonts w:ascii="Arial" w:eastAsiaTheme="minorHAnsi" w:hAnsi="Arial" w:cs="Arial"/>
          <w:color w:val="000000" w:themeColor="text1"/>
          <w:sz w:val="19"/>
          <w:szCs w:val="19"/>
          <w:bdr w:val="none" w:sz="0" w:space="0" w:color="auto"/>
          <w:lang w:val="sk-SK"/>
        </w:rPr>
        <w:t>finančné limity a /alebo bude hodnotiť kritérium podľa zrealizovaného verejného obstarávania, prieskumu trhu  a /alebo podľa expertízneho posúdenia (štátna expertíza a/alebo znalecký posudok)</w:t>
      </w:r>
      <w:r w:rsidR="005B1F52">
        <w:rPr>
          <w:rFonts w:ascii="Arial" w:eastAsiaTheme="minorHAnsi" w:hAnsi="Arial" w:cs="Arial"/>
          <w:color w:val="000000" w:themeColor="text1"/>
          <w:sz w:val="19"/>
          <w:szCs w:val="19"/>
          <w:bdr w:val="none" w:sz="0" w:space="0" w:color="auto"/>
          <w:lang w:val="sk-SK"/>
        </w:rPr>
        <w:t>, alebo iným spôsobom uvedeným v Príručke pre žiadateľa</w:t>
      </w:r>
      <w:r w:rsidR="008F50A5" w:rsidRPr="001A6468">
        <w:rPr>
          <w:rFonts w:ascii="Arial" w:eastAsiaTheme="minorHAnsi" w:hAnsi="Arial" w:cs="Arial"/>
          <w:color w:val="000000" w:themeColor="text1"/>
          <w:sz w:val="19"/>
          <w:szCs w:val="19"/>
          <w:bdr w:val="none" w:sz="0" w:space="0" w:color="auto"/>
          <w:lang w:val="sk-SK"/>
        </w:rPr>
        <w:t>.</w:t>
      </w:r>
      <w:r w:rsidR="00DD3827" w:rsidRPr="001A6468">
        <w:rPr>
          <w:rFonts w:ascii="Arial" w:eastAsiaTheme="minorHAnsi" w:hAnsi="Arial" w:cs="Arial"/>
          <w:color w:val="000000" w:themeColor="text1"/>
          <w:sz w:val="19"/>
          <w:szCs w:val="19"/>
          <w:bdr w:val="none" w:sz="0" w:space="0" w:color="auto"/>
          <w:lang w:val="sk-SK"/>
        </w:rPr>
        <w:t xml:space="preserve">  </w:t>
      </w:r>
    </w:p>
    <w:p w14:paraId="57EEE7B4" w14:textId="0A19F828" w:rsidR="00DD3827" w:rsidRPr="001A6468" w:rsidRDefault="00587EFD" w:rsidP="001A6468">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A6468">
        <w:rPr>
          <w:rFonts w:ascii="Arial" w:eastAsiaTheme="minorHAnsi" w:hAnsi="Arial" w:cs="Arial"/>
          <w:color w:val="000000" w:themeColor="text1"/>
          <w:sz w:val="19"/>
          <w:szCs w:val="19"/>
          <w:bdr w:val="none" w:sz="0" w:space="0" w:color="auto"/>
          <w:lang w:val="sk-SK"/>
        </w:rPr>
        <w:t>L</w:t>
      </w:r>
      <w:r w:rsidR="00DD3827" w:rsidRPr="001A6468">
        <w:rPr>
          <w:rFonts w:ascii="Arial" w:eastAsiaTheme="minorHAnsi" w:hAnsi="Arial" w:cs="Arial"/>
          <w:color w:val="000000" w:themeColor="text1"/>
          <w:sz w:val="19"/>
          <w:szCs w:val="19"/>
          <w:bdr w:val="none" w:sz="0" w:space="0" w:color="auto"/>
          <w:lang w:val="sk-SK"/>
        </w:rPr>
        <w:t>imit</w:t>
      </w:r>
      <w:r w:rsidRPr="001A6468">
        <w:rPr>
          <w:rFonts w:ascii="Arial" w:eastAsiaTheme="minorHAnsi" w:hAnsi="Arial" w:cs="Arial"/>
          <w:color w:val="000000" w:themeColor="text1"/>
          <w:sz w:val="19"/>
          <w:szCs w:val="19"/>
          <w:bdr w:val="none" w:sz="0" w:space="0" w:color="auto"/>
          <w:lang w:val="sk-SK"/>
        </w:rPr>
        <w:t xml:space="preserve"> výdavkov</w:t>
      </w:r>
      <w:r w:rsidR="00DD3827" w:rsidRPr="001A6468">
        <w:rPr>
          <w:rFonts w:ascii="Arial" w:eastAsiaTheme="minorHAnsi" w:hAnsi="Arial" w:cs="Arial"/>
          <w:color w:val="000000" w:themeColor="text1"/>
          <w:sz w:val="19"/>
          <w:szCs w:val="19"/>
          <w:bdr w:val="none" w:sz="0" w:space="0" w:color="auto"/>
          <w:lang w:val="sk-SK"/>
        </w:rPr>
        <w:t xml:space="preserve"> je definovaný ako maximálny limit  na úrovni</w:t>
      </w:r>
      <w:r w:rsidR="008F50A5" w:rsidRPr="001A6468">
        <w:rPr>
          <w:rFonts w:ascii="Arial" w:eastAsiaTheme="minorHAnsi" w:hAnsi="Arial" w:cs="Arial"/>
          <w:color w:val="000000" w:themeColor="text1"/>
          <w:sz w:val="19"/>
          <w:szCs w:val="19"/>
          <w:bdr w:val="none" w:sz="0" w:space="0" w:color="auto"/>
          <w:lang w:val="sk-SK"/>
        </w:rPr>
        <w:t>:</w:t>
      </w:r>
      <w:r w:rsidR="00DD3827" w:rsidRPr="001A6468">
        <w:rPr>
          <w:rFonts w:ascii="Arial" w:eastAsiaTheme="minorHAnsi" w:hAnsi="Arial" w:cs="Arial"/>
          <w:color w:val="000000" w:themeColor="text1"/>
          <w:sz w:val="19"/>
          <w:szCs w:val="19"/>
          <w:bdr w:val="none" w:sz="0" w:space="0" w:color="auto"/>
          <w:lang w:val="sk-SK"/>
        </w:rPr>
        <w:t xml:space="preserve"> </w:t>
      </w:r>
    </w:p>
    <w:p w14:paraId="033BC8A6" w14:textId="15E61E3A" w:rsidR="00DD3827" w:rsidRPr="001A6468" w:rsidRDefault="00DD3827" w:rsidP="001A646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A6468">
        <w:rPr>
          <w:rFonts w:ascii="Arial" w:eastAsiaTheme="minorHAnsi" w:hAnsi="Arial" w:cs="Arial"/>
          <w:color w:val="000000" w:themeColor="text1"/>
          <w:sz w:val="19"/>
          <w:szCs w:val="19"/>
          <w:bdr w:val="none" w:sz="0" w:space="0" w:color="auto"/>
          <w:lang w:val="sk-SK"/>
        </w:rPr>
        <w:t xml:space="preserve">jednotkových výdavkov v rámci priamych aj nepriamych výdavkov (napr. hodinová </w:t>
      </w:r>
      <w:r w:rsidR="00587EFD" w:rsidRPr="001A6468">
        <w:rPr>
          <w:rFonts w:ascii="Arial" w:eastAsiaTheme="minorHAnsi" w:hAnsi="Arial" w:cs="Arial"/>
          <w:color w:val="000000" w:themeColor="text1"/>
          <w:sz w:val="19"/>
          <w:szCs w:val="19"/>
          <w:bdr w:val="none" w:sz="0" w:space="0" w:color="auto"/>
          <w:lang w:val="sk-SK"/>
        </w:rPr>
        <w:t>mzda</w:t>
      </w:r>
      <w:r w:rsidRPr="001A6468">
        <w:rPr>
          <w:rFonts w:ascii="Arial" w:eastAsiaTheme="minorHAnsi" w:hAnsi="Arial" w:cs="Arial"/>
          <w:color w:val="000000" w:themeColor="text1"/>
          <w:sz w:val="19"/>
          <w:szCs w:val="19"/>
          <w:bdr w:val="none" w:sz="0" w:space="0" w:color="auto"/>
          <w:lang w:val="sk-SK"/>
        </w:rPr>
        <w:t xml:space="preserve"> v prípade personálnych výdavkov, výdavky na </w:t>
      </w:r>
      <w:r w:rsidR="003D37BA">
        <w:rPr>
          <w:rFonts w:ascii="Arial" w:eastAsiaTheme="minorHAnsi" w:hAnsi="Arial" w:cs="Arial"/>
          <w:color w:val="000000" w:themeColor="text1"/>
          <w:sz w:val="19"/>
          <w:szCs w:val="19"/>
          <w:bdr w:val="none" w:sz="0" w:space="0" w:color="auto"/>
          <w:lang w:val="sk-SK"/>
        </w:rPr>
        <w:t>informovanie a komunikáciu</w:t>
      </w:r>
      <w:r w:rsidRPr="001A6468">
        <w:rPr>
          <w:rFonts w:ascii="Arial" w:eastAsiaTheme="minorHAnsi" w:hAnsi="Arial" w:cs="Arial"/>
          <w:color w:val="000000" w:themeColor="text1"/>
          <w:sz w:val="19"/>
          <w:szCs w:val="19"/>
          <w:bdr w:val="none" w:sz="0" w:space="0" w:color="auto"/>
          <w:lang w:val="sk-SK"/>
        </w:rPr>
        <w:t>)</w:t>
      </w:r>
      <w:r w:rsidR="006E237E" w:rsidRPr="001A6468">
        <w:rPr>
          <w:rFonts w:ascii="Arial" w:eastAsiaTheme="minorHAnsi" w:hAnsi="Arial" w:cs="Arial"/>
          <w:color w:val="000000" w:themeColor="text1"/>
          <w:sz w:val="19"/>
          <w:szCs w:val="19"/>
          <w:bdr w:val="none" w:sz="0" w:space="0" w:color="auto"/>
          <w:lang w:val="sk-SK"/>
        </w:rPr>
        <w:t>,</w:t>
      </w:r>
    </w:p>
    <w:p w14:paraId="278D3D22" w14:textId="2CCBA84D" w:rsidR="00DD3827" w:rsidRPr="001A6468" w:rsidRDefault="00DD3827" w:rsidP="00C77D6E">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sidRPr="001A6468">
        <w:rPr>
          <w:rFonts w:ascii="Arial" w:eastAsiaTheme="minorHAnsi" w:hAnsi="Arial" w:cs="Arial"/>
          <w:color w:val="000000" w:themeColor="text1"/>
          <w:sz w:val="19"/>
          <w:szCs w:val="19"/>
          <w:bdr w:val="none" w:sz="0" w:space="0" w:color="auto"/>
          <w:lang w:val="sk-SK"/>
        </w:rPr>
        <w:t>skupín výdavkov (napr. percentuálny limit na nepriame výdavky z priamych výdavkov)</w:t>
      </w:r>
      <w:r w:rsidR="006E237E" w:rsidRPr="001A6468">
        <w:rPr>
          <w:rFonts w:ascii="Arial" w:eastAsiaTheme="minorHAnsi" w:hAnsi="Arial" w:cs="Arial"/>
          <w:color w:val="000000" w:themeColor="text1"/>
          <w:sz w:val="19"/>
          <w:szCs w:val="19"/>
          <w:bdr w:val="none" w:sz="0" w:space="0" w:color="auto"/>
          <w:lang w:val="sk-SK"/>
        </w:rPr>
        <w:t>.</w:t>
      </w:r>
      <w:r w:rsidRPr="001A6468">
        <w:rPr>
          <w:rFonts w:ascii="Arial" w:eastAsiaTheme="minorHAnsi" w:hAnsi="Arial" w:cs="Arial"/>
          <w:color w:val="000000" w:themeColor="text1"/>
          <w:sz w:val="19"/>
          <w:szCs w:val="19"/>
          <w:bdr w:val="none" w:sz="0" w:space="0" w:color="auto"/>
          <w:lang w:val="sk-SK"/>
        </w:rPr>
        <w:t xml:space="preserve"> </w:t>
      </w:r>
    </w:p>
    <w:p w14:paraId="32FE8015" w14:textId="6267BFB0" w:rsidR="005B1F52" w:rsidRDefault="005B1F52" w:rsidP="00C77D6E">
      <w:pPr>
        <w:pStyle w:val="Predvolen"/>
        <w:spacing w:after="120" w:line="288" w:lineRule="auto"/>
        <w:ind w:right="-2"/>
        <w:jc w:val="both"/>
        <w:rPr>
          <w:rFonts w:ascii="Arial" w:eastAsiaTheme="minorHAnsi" w:hAnsi="Arial" w:cs="Arial"/>
          <w:color w:val="000000" w:themeColor="text1"/>
          <w:sz w:val="19"/>
          <w:szCs w:val="19"/>
          <w:bdr w:val="none" w:sz="0" w:space="0" w:color="auto"/>
          <w:lang w:val="sk-SK"/>
        </w:rPr>
      </w:pPr>
      <w:r w:rsidRPr="005B1F52">
        <w:rPr>
          <w:rFonts w:ascii="Arial" w:eastAsiaTheme="minorHAnsi" w:hAnsi="Arial" w:cs="Arial"/>
          <w:color w:val="000000" w:themeColor="text1"/>
          <w:sz w:val="19"/>
          <w:szCs w:val="19"/>
          <w:bdr w:val="none" w:sz="0" w:space="0" w:color="auto"/>
          <w:lang w:val="sk-SK"/>
        </w:rPr>
        <w:t>V prípade finančných limitov, ktoré sa vzťahujú na konkrétne typy výdavkov (napr. informačná tabuľa a pod.), sú stanovené konkrétne hodnoty v prílohe 5 výzvy a v prílohe 2.b Príručky pre žiadateľa IROP</w:t>
      </w:r>
      <w:r w:rsidRPr="005B1F52">
        <w:rPr>
          <w:rFonts w:ascii="Arial" w:eastAsiaTheme="minorHAnsi" w:hAnsi="Arial" w:cs="Arial"/>
          <w:b/>
          <w:color w:val="000000" w:themeColor="text1"/>
          <w:sz w:val="19"/>
          <w:szCs w:val="19"/>
          <w:bdr w:val="none" w:sz="0" w:space="0" w:color="auto"/>
          <w:lang w:val="sk-SK"/>
        </w:rPr>
        <w:t>. V prípade prekročenia stanovených finančných limitov</w:t>
      </w:r>
      <w:r w:rsidRPr="005B1F52">
        <w:rPr>
          <w:rFonts w:ascii="Arial" w:eastAsiaTheme="minorHAnsi" w:hAnsi="Arial" w:cs="Arial"/>
          <w:color w:val="000000" w:themeColor="text1"/>
          <w:sz w:val="19"/>
          <w:szCs w:val="19"/>
          <w:bdr w:val="none" w:sz="0" w:space="0" w:color="auto"/>
          <w:lang w:val="sk-SK"/>
        </w:rPr>
        <w:t xml:space="preserve"> hodnotiteľ vyhodnotí výdavky nad stanovený limit ako neoprávnené a bude adekvátne znížená výška výdavku do úrovne limitu.</w:t>
      </w:r>
    </w:p>
    <w:p w14:paraId="7CDF69D3" w14:textId="6AFF4EBD" w:rsidR="00D418EC" w:rsidRPr="001A6468" w:rsidRDefault="00DD3827" w:rsidP="00C77D6E">
      <w:pPr>
        <w:pStyle w:val="Predvolen"/>
        <w:spacing w:after="120" w:line="288" w:lineRule="auto"/>
        <w:ind w:right="-2"/>
        <w:jc w:val="both"/>
        <w:rPr>
          <w:rFonts w:ascii="Arial" w:hAnsi="Arial" w:cs="Arial"/>
          <w:sz w:val="19"/>
          <w:szCs w:val="19"/>
          <w:lang w:val="sk-SK"/>
        </w:rPr>
      </w:pPr>
      <w:r w:rsidRPr="001C2049">
        <w:rPr>
          <w:rFonts w:ascii="Arial" w:eastAsiaTheme="minorHAnsi" w:hAnsi="Arial" w:cs="Arial"/>
          <w:b/>
          <w:color w:val="000000" w:themeColor="text1"/>
          <w:sz w:val="19"/>
          <w:szCs w:val="19"/>
          <w:bdr w:val="none" w:sz="0" w:space="0" w:color="auto"/>
          <w:lang w:val="sk-SK"/>
        </w:rPr>
        <w:t>Prieskum trhu</w:t>
      </w:r>
      <w:r w:rsidR="00D418EC" w:rsidRPr="001C2049">
        <w:rPr>
          <w:rFonts w:ascii="Arial" w:eastAsiaTheme="minorHAnsi" w:hAnsi="Arial" w:cs="Arial"/>
          <w:b/>
          <w:color w:val="000000" w:themeColor="text1"/>
          <w:sz w:val="19"/>
          <w:szCs w:val="19"/>
          <w:bdr w:val="none" w:sz="0" w:space="0" w:color="auto"/>
          <w:lang w:val="sk-SK"/>
        </w:rPr>
        <w:t>/</w:t>
      </w:r>
      <w:r w:rsidR="00D418EC" w:rsidRPr="001C2049">
        <w:rPr>
          <w:rFonts w:ascii="Arial" w:hAnsi="Arial" w:cs="Arial"/>
          <w:b/>
          <w:sz w:val="19"/>
          <w:szCs w:val="19"/>
          <w:lang w:val="sk-SK"/>
        </w:rPr>
        <w:t>prieskum trhových cien</w:t>
      </w:r>
      <w:r w:rsidR="00D418EC" w:rsidRPr="001A6468">
        <w:rPr>
          <w:rFonts w:ascii="Arial" w:hAnsi="Arial" w:cs="Arial"/>
          <w:sz w:val="19"/>
          <w:szCs w:val="19"/>
          <w:lang w:val="sk-SK"/>
        </w:rPr>
        <w:t> </w:t>
      </w:r>
      <w:r w:rsidRPr="001A6468">
        <w:rPr>
          <w:rFonts w:ascii="Arial" w:eastAsiaTheme="minorHAnsi" w:hAnsi="Arial" w:cs="Arial"/>
          <w:color w:val="000000" w:themeColor="text1"/>
          <w:sz w:val="19"/>
          <w:szCs w:val="19"/>
          <w:bdr w:val="none" w:sz="0" w:space="0" w:color="auto"/>
          <w:lang w:val="sk-SK"/>
        </w:rPr>
        <w:t xml:space="preserve">  je definovaný ako činnosť, pri ktorej žiadateľ zistí a vyhodnotí  informácie o aktuálnych cenách  tovarov, prác alebo služieb na trhu v danom čase a v danom mieste.  </w:t>
      </w:r>
      <w:r w:rsidR="00D418EC" w:rsidRPr="001A6468">
        <w:rPr>
          <w:rFonts w:ascii="Arial" w:hAnsi="Arial" w:cs="Arial"/>
          <w:sz w:val="19"/>
          <w:szCs w:val="19"/>
          <w:lang w:val="sk-SK"/>
        </w:rPr>
        <w:t>Prieskum trhových cien sa vykonáva  s cieľom stanovenia cien v rozpočte projektu. Prieskum trhu sa vykonáva za účelom získania PHZ a predkladá sa v prípade, že VO v čase predloženia žiadosti o NFP nebolo ukončené.</w:t>
      </w:r>
    </w:p>
    <w:p w14:paraId="6C06ADF0" w14:textId="77777777" w:rsidR="00DD3827" w:rsidRPr="001A6468" w:rsidRDefault="00DD3827" w:rsidP="00C77D6E">
      <w:pPr>
        <w:pStyle w:val="Predvolen"/>
        <w:spacing w:after="120" w:line="288" w:lineRule="auto"/>
        <w:ind w:right="-2"/>
        <w:jc w:val="both"/>
        <w:rPr>
          <w:rFonts w:ascii="Arial" w:eastAsiaTheme="minorHAnsi" w:hAnsi="Arial" w:cs="Arial"/>
          <w:color w:val="000000" w:themeColor="text1"/>
          <w:sz w:val="19"/>
          <w:szCs w:val="19"/>
          <w:bdr w:val="none" w:sz="0" w:space="0" w:color="auto"/>
          <w:lang w:val="sk-SK"/>
        </w:rPr>
      </w:pPr>
      <w:r w:rsidRPr="001C2049">
        <w:rPr>
          <w:rFonts w:ascii="Arial" w:eastAsiaTheme="minorHAnsi" w:hAnsi="Arial" w:cs="Arial"/>
          <w:b/>
          <w:color w:val="000000" w:themeColor="text1"/>
          <w:sz w:val="19"/>
          <w:szCs w:val="19"/>
          <w:bdr w:val="none" w:sz="0" w:space="0" w:color="auto"/>
          <w:lang w:val="sk-SK"/>
        </w:rPr>
        <w:lastRenderedPageBreak/>
        <w:t>Expertízne posúdenie</w:t>
      </w:r>
      <w:r w:rsidRPr="001A6468">
        <w:rPr>
          <w:rFonts w:ascii="Arial" w:eastAsiaTheme="minorHAnsi" w:hAnsi="Arial" w:cs="Arial"/>
          <w:color w:val="000000" w:themeColor="text1"/>
          <w:sz w:val="19"/>
          <w:szCs w:val="19"/>
          <w:bdr w:val="none" w:sz="0" w:space="0" w:color="auto"/>
          <w:lang w:val="sk-SK"/>
        </w:rPr>
        <w:t xml:space="preserve"> predstavuje stanovenie cien stavebných prác alebo cien za nákup pozemkov a nehnuteľností oprávneným orgánom alebo subjektom (t.j. </w:t>
      </w:r>
      <w:r w:rsidR="008F50A5" w:rsidRPr="001A6468">
        <w:rPr>
          <w:rFonts w:ascii="Arial" w:eastAsiaTheme="minorHAnsi" w:hAnsi="Arial" w:cs="Arial"/>
          <w:color w:val="000000" w:themeColor="text1"/>
          <w:sz w:val="19"/>
          <w:szCs w:val="19"/>
          <w:bdr w:val="none" w:sz="0" w:space="0" w:color="auto"/>
          <w:lang w:val="sk-SK"/>
        </w:rPr>
        <w:t xml:space="preserve">znalcom , </w:t>
      </w:r>
      <w:r w:rsidRPr="001A6468">
        <w:rPr>
          <w:rFonts w:ascii="Arial" w:eastAsiaTheme="minorHAnsi" w:hAnsi="Arial" w:cs="Arial"/>
          <w:color w:val="000000" w:themeColor="text1"/>
          <w:sz w:val="19"/>
          <w:szCs w:val="19"/>
          <w:bdr w:val="none" w:sz="0" w:space="0" w:color="auto"/>
          <w:lang w:val="sk-SK"/>
        </w:rPr>
        <w:t xml:space="preserve">MDVRR SR </w:t>
      </w:r>
      <w:r w:rsidR="00247151" w:rsidRPr="001A6468">
        <w:rPr>
          <w:rFonts w:ascii="Arial" w:eastAsiaTheme="minorHAnsi" w:hAnsi="Arial" w:cs="Arial"/>
          <w:color w:val="000000" w:themeColor="text1"/>
          <w:sz w:val="19"/>
          <w:szCs w:val="19"/>
          <w:bdr w:val="none" w:sz="0" w:space="0" w:color="auto"/>
          <w:lang w:val="sk-SK"/>
        </w:rPr>
        <w:t>zodpovedným</w:t>
      </w:r>
      <w:r w:rsidRPr="001A6468">
        <w:rPr>
          <w:rFonts w:ascii="Arial" w:eastAsiaTheme="minorHAnsi" w:hAnsi="Arial" w:cs="Arial"/>
          <w:color w:val="000000" w:themeColor="text1"/>
          <w:sz w:val="19"/>
          <w:szCs w:val="19"/>
          <w:bdr w:val="none" w:sz="0" w:space="0" w:color="auto"/>
          <w:lang w:val="sk-SK"/>
        </w:rPr>
        <w:t xml:space="preserve"> za vypracovanie štátnej </w:t>
      </w:r>
      <w:r w:rsidR="008F50A5" w:rsidRPr="001A6468">
        <w:rPr>
          <w:rFonts w:ascii="Arial" w:eastAsiaTheme="minorHAnsi" w:hAnsi="Arial" w:cs="Arial"/>
          <w:color w:val="000000" w:themeColor="text1"/>
          <w:sz w:val="19"/>
          <w:szCs w:val="19"/>
          <w:bdr w:val="none" w:sz="0" w:space="0" w:color="auto"/>
          <w:lang w:val="sk-SK"/>
        </w:rPr>
        <w:t>expertízy nad verejnými prácami, a pod.</w:t>
      </w:r>
      <w:r w:rsidRPr="001A6468">
        <w:rPr>
          <w:rFonts w:ascii="Arial" w:eastAsiaTheme="minorHAnsi" w:hAnsi="Arial" w:cs="Arial"/>
          <w:color w:val="000000" w:themeColor="text1"/>
          <w:sz w:val="19"/>
          <w:szCs w:val="19"/>
          <w:bdr w:val="none" w:sz="0" w:space="0" w:color="auto"/>
          <w:lang w:val="sk-SK"/>
        </w:rPr>
        <w:t>).</w:t>
      </w:r>
    </w:p>
    <w:p w14:paraId="7B380891" w14:textId="7F6281ED" w:rsidR="005B1F52" w:rsidRDefault="005B1F52" w:rsidP="00C77D6E">
      <w:pPr>
        <w:widowControl w:val="0"/>
        <w:autoSpaceDE w:val="0"/>
        <w:autoSpaceDN w:val="0"/>
        <w:adjustRightInd w:val="0"/>
        <w:spacing w:after="120" w:line="288" w:lineRule="auto"/>
        <w:jc w:val="both"/>
        <w:rPr>
          <w:rFonts w:ascii="Arial" w:hAnsi="Arial" w:cs="Arial"/>
          <w:color w:val="000000" w:themeColor="text1"/>
          <w:sz w:val="19"/>
          <w:szCs w:val="19"/>
        </w:rPr>
      </w:pPr>
      <w:r w:rsidRPr="005B1F52">
        <w:rPr>
          <w:rFonts w:ascii="Arial" w:hAnsi="Arial" w:cs="Arial"/>
          <w:color w:val="000000" w:themeColor="text1"/>
          <w:sz w:val="19"/>
          <w:szCs w:val="19"/>
        </w:rPr>
        <w:t xml:space="preserve">V prípade </w:t>
      </w:r>
      <w:r w:rsidRPr="005B1F52">
        <w:rPr>
          <w:rFonts w:ascii="Arial" w:hAnsi="Arial" w:cs="Arial"/>
          <w:b/>
          <w:color w:val="000000" w:themeColor="text1"/>
          <w:sz w:val="19"/>
          <w:szCs w:val="19"/>
        </w:rPr>
        <w:t>zrealizovaného verejného obstarávania</w:t>
      </w:r>
      <w:r w:rsidRPr="005B1F52">
        <w:rPr>
          <w:rFonts w:ascii="Arial" w:hAnsi="Arial" w:cs="Arial"/>
          <w:color w:val="000000" w:themeColor="text1"/>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258273BA" w14:textId="0EA667E3" w:rsidR="001B228E" w:rsidRPr="001B228E" w:rsidRDefault="001B228E" w:rsidP="00C77D6E">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4BC3D292" w14:textId="77777777" w:rsidR="002C5CCD" w:rsidRPr="00E33F54" w:rsidRDefault="00247151" w:rsidP="00C77D6E">
      <w:pPr>
        <w:widowControl w:val="0"/>
        <w:autoSpaceDE w:val="0"/>
        <w:autoSpaceDN w:val="0"/>
        <w:adjustRightInd w:val="0"/>
        <w:spacing w:after="120" w:line="288" w:lineRule="auto"/>
        <w:jc w:val="both"/>
        <w:rPr>
          <w:rFonts w:ascii="Arial" w:hAnsi="Arial" w:cs="Arial"/>
          <w:sz w:val="19"/>
          <w:szCs w:val="19"/>
        </w:rPr>
      </w:pPr>
      <w:r w:rsidRPr="001A6468">
        <w:rPr>
          <w:rFonts w:ascii="Arial" w:hAnsi="Arial" w:cs="Arial"/>
          <w:color w:val="000000" w:themeColor="text1"/>
          <w:sz w:val="19"/>
          <w:szCs w:val="19"/>
        </w:rPr>
        <w:t>H</w:t>
      </w:r>
      <w:r w:rsidR="00DD3827" w:rsidRPr="001A6468">
        <w:rPr>
          <w:rFonts w:ascii="Arial" w:hAnsi="Arial" w:cs="Arial"/>
          <w:color w:val="000000" w:themeColor="text1"/>
          <w:sz w:val="19"/>
          <w:szCs w:val="19"/>
        </w:rPr>
        <w:t>odnotiteľ overí správnosť vstupných údajov pre výpočet, ktoré sú uvedené v rozpočte projektu. Musí byť zohľadnená aj skutočnosť, či žiadateľ je, alebo nie je platcom DPH. V prípade, ak nie je platcom DPH, sumy musia byť uvedené s DPH. V prípade,</w:t>
      </w:r>
      <w:r w:rsidR="00DD3827" w:rsidRPr="0016134C">
        <w:rPr>
          <w:rFonts w:ascii="Arial" w:hAnsi="Arial" w:cs="Arial"/>
          <w:color w:val="000000" w:themeColor="text1"/>
          <w:sz w:val="19"/>
          <w:szCs w:val="19"/>
        </w:rPr>
        <w:t xml:space="preserve"> ak je platcom DPH, sumy musia byť uvedené bez DPH</w:t>
      </w:r>
      <w:r w:rsidR="002C5CCD">
        <w:rPr>
          <w:rFonts w:ascii="Arial" w:hAnsi="Arial" w:cs="Arial"/>
          <w:color w:val="000000" w:themeColor="text1"/>
          <w:sz w:val="19"/>
          <w:szCs w:val="19"/>
        </w:rPr>
        <w:t xml:space="preserve"> </w:t>
      </w:r>
      <w:r w:rsidR="002C5CCD">
        <w:rPr>
          <w:rFonts w:ascii="Arial" w:hAnsi="Arial" w:cs="Arial"/>
          <w:sz w:val="19"/>
          <w:szCs w:val="19"/>
        </w:rPr>
        <w:t>(v závislosti od typu výdavkov)</w:t>
      </w:r>
      <w:r w:rsidR="002C5CCD" w:rsidRPr="00E33F54">
        <w:rPr>
          <w:rFonts w:ascii="Arial" w:hAnsi="Arial" w:cs="Arial"/>
          <w:sz w:val="19"/>
          <w:szCs w:val="19"/>
        </w:rPr>
        <w:t>.</w:t>
      </w:r>
    </w:p>
    <w:p w14:paraId="043B0FDE" w14:textId="31CFC81C" w:rsidR="005D4151" w:rsidRPr="003C6DE1" w:rsidRDefault="005D4151" w:rsidP="00C77D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w:t>
      </w:r>
      <w:r w:rsidR="00B816A5">
        <w:rPr>
          <w:rFonts w:ascii="Arial" w:eastAsiaTheme="minorHAnsi" w:hAnsi="Arial" w:cs="Arial"/>
          <w:color w:val="000000" w:themeColor="text1"/>
          <w:sz w:val="19"/>
          <w:szCs w:val="19"/>
          <w:bdr w:val="none" w:sz="0" w:space="0" w:color="auto"/>
          <w:lang w:val="sk-SK"/>
        </w:rPr>
        <w:t>,</w:t>
      </w:r>
      <w:r w:rsidRPr="008A52DD">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68DC5A1D" w14:textId="03C2FAED" w:rsidR="005D4151" w:rsidRDefault="005D4151" w:rsidP="00C77D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5B1F52" w:rsidRPr="005B1F52">
        <w:rPr>
          <w:rFonts w:ascii="Arial" w:eastAsiaTheme="minorHAnsi" w:hAnsi="Arial" w:cs="Arial"/>
          <w:color w:val="000000" w:themeColor="text1"/>
          <w:sz w:val="19"/>
          <w:szCs w:val="19"/>
          <w:bdr w:val="none" w:sz="0" w:space="0" w:color="auto"/>
          <w:lang w:val="sk-SK"/>
        </w:rPr>
        <w:t xml:space="preserve"> Ak odborný  hodnotiteľ identifikuje neoprávnené výdavky, je povinný konkrétne zdôvodniť prečo výdavky označil za neoprávnené.</w:t>
      </w:r>
      <w:r w:rsidR="005F1BF3">
        <w:rPr>
          <w:rFonts w:ascii="Arial" w:eastAsiaTheme="minorHAnsi" w:hAnsi="Arial" w:cs="Arial"/>
          <w:color w:val="000000" w:themeColor="text1"/>
          <w:sz w:val="19"/>
          <w:szCs w:val="19"/>
          <w:bdr w:val="none" w:sz="0" w:space="0" w:color="auto"/>
          <w:lang w:val="sk-SK"/>
        </w:rPr>
        <w:t xml:space="preserve"> </w:t>
      </w:r>
      <w:r w:rsidR="005F1BF3" w:rsidRPr="00E903A2">
        <w:rPr>
          <w:rFonts w:ascii="Arial" w:hAnsi="Arial" w:cs="Arial"/>
          <w:color w:val="000000" w:themeColor="text1"/>
          <w:sz w:val="19"/>
          <w:szCs w:val="19"/>
          <w:lang w:val="sk-SK"/>
        </w:rPr>
        <w:t xml:space="preserve">Ak identifikované </w:t>
      </w:r>
      <w:r w:rsidR="005F1BF3" w:rsidRPr="00646C18">
        <w:rPr>
          <w:rFonts w:ascii="Arial" w:hAnsi="Arial" w:cs="Arial"/>
          <w:color w:val="auto"/>
          <w:sz w:val="19"/>
          <w:szCs w:val="19"/>
          <w:lang w:val="sk-SK"/>
        </w:rPr>
        <w:t xml:space="preserve">vecne neoprávnené výdavky tvoria viac ako 30% </w:t>
      </w:r>
      <w:r w:rsidR="005F1BF3" w:rsidRPr="00E903A2">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46B1DF89" w14:textId="77777777" w:rsidR="005B1F52" w:rsidRPr="00A3616C" w:rsidRDefault="005B1F52" w:rsidP="00C77D6E">
      <w:pPr>
        <w:pStyle w:val="Predvolen"/>
        <w:spacing w:after="120" w:line="288" w:lineRule="auto"/>
        <w:ind w:right="-2"/>
        <w:jc w:val="both"/>
        <w:rPr>
          <w:rFonts w:ascii="Arial" w:hAnsi="Arial" w:cs="Arial"/>
          <w:color w:val="000000" w:themeColor="text1"/>
          <w:sz w:val="19"/>
          <w:szCs w:val="19"/>
          <w:lang w:val="sk-SK"/>
        </w:rPr>
      </w:pPr>
      <w:r w:rsidRPr="00A3616C">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35547DEC" w14:textId="056F9C4E" w:rsidR="005B1F52" w:rsidRPr="00A3616C" w:rsidRDefault="005B1F52" w:rsidP="00C77D6E">
      <w:pPr>
        <w:pStyle w:val="Predvolen"/>
        <w:spacing w:after="120" w:line="288" w:lineRule="auto"/>
        <w:ind w:right="-2"/>
        <w:jc w:val="both"/>
        <w:rPr>
          <w:rFonts w:ascii="Arial" w:hAnsi="Arial" w:cs="Arial"/>
          <w:color w:val="000000" w:themeColor="text1"/>
          <w:sz w:val="19"/>
          <w:szCs w:val="19"/>
          <w:lang w:val="sk-SK"/>
        </w:rPr>
      </w:pPr>
      <w:r w:rsidRPr="00A3616C">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474F3223" w14:textId="01F265EA" w:rsidR="00EC6DCB" w:rsidRDefault="00EC6DCB" w:rsidP="0013112D">
      <w:pPr>
        <w:widowControl w:val="0"/>
        <w:autoSpaceDE w:val="0"/>
        <w:autoSpaceDN w:val="0"/>
        <w:adjustRightInd w:val="0"/>
        <w:spacing w:after="120" w:line="288" w:lineRule="auto"/>
        <w:contextualSpacing/>
        <w:jc w:val="both"/>
        <w:rPr>
          <w:ins w:id="0" w:author="OM" w:date="2020-02-24T09:47:00Z"/>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13112D" w:rsidRPr="009B070E">
        <w:rPr>
          <w:rFonts w:ascii="Arial" w:hAnsi="Arial" w:cs="Arial"/>
          <w:sz w:val="19"/>
          <w:szCs w:val="19"/>
        </w:rPr>
        <w:t xml:space="preserve">Hodnotiteľ je povinný popísať a uviesť v časti Komentár </w:t>
      </w:r>
      <w:r w:rsidR="0013112D"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F4207C" w:rsidRPr="007B678B">
        <w:rPr>
          <w:rFonts w:ascii="Arial" w:hAnsi="Arial" w:cs="Arial"/>
          <w:color w:val="000000" w:themeColor="text1"/>
          <w:sz w:val="19"/>
          <w:szCs w:val="19"/>
        </w:rPr>
        <w:t xml:space="preserve">Hodnotiteľ je povinný v rámci komentára v hodnotiacom hárku uviesť </w:t>
      </w:r>
      <w:r w:rsidR="00F4207C" w:rsidRPr="00FD4801">
        <w:rPr>
          <w:rFonts w:ascii="Arial" w:hAnsi="Arial" w:cs="Arial"/>
          <w:color w:val="000000" w:themeColor="text1"/>
          <w:sz w:val="19"/>
          <w:szCs w:val="19"/>
        </w:rPr>
        <w:t xml:space="preserve">pre všetky typy výdavkov, ktoré vyhodnocoval, slovný popis dôvodov vyhodnotenia daného hodnotiaceho kritéria, pričom dôvody popíše čo najvecnejšie a argumentačne </w:t>
      </w:r>
      <w:r w:rsidR="007D3CEA">
        <w:rPr>
          <w:rFonts w:ascii="Arial" w:hAnsi="Arial" w:cs="Arial"/>
          <w:color w:val="000000" w:themeColor="text1"/>
          <w:sz w:val="19"/>
          <w:szCs w:val="19"/>
        </w:rPr>
        <w:t>ich podloží aj s odvolaním sa na konkrétne pravidlá, t.j. konkrétne číselné hodnoty posudzovaných finančných limitov, benchmarkov, percentuálnych limitov, iných výdavkov, r</w:t>
      </w:r>
      <w:bookmarkStart w:id="1" w:name="_GoBack"/>
      <w:bookmarkEnd w:id="1"/>
      <w:r w:rsidR="007D3CEA">
        <w:rPr>
          <w:rFonts w:ascii="Arial" w:hAnsi="Arial" w:cs="Arial"/>
          <w:color w:val="000000" w:themeColor="text1"/>
          <w:sz w:val="19"/>
          <w:szCs w:val="19"/>
        </w:rPr>
        <w:t xml:space="preserve">esp. odvolaním sa na konkrétne </w:t>
      </w:r>
      <w:r w:rsidR="00F23E10">
        <w:rPr>
          <w:rFonts w:ascii="Arial" w:hAnsi="Arial" w:cs="Arial"/>
          <w:color w:val="000000" w:themeColor="text1"/>
          <w:sz w:val="19"/>
          <w:szCs w:val="19"/>
        </w:rPr>
        <w:t xml:space="preserve">právne </w:t>
      </w:r>
      <w:r w:rsidR="007D3CEA">
        <w:rPr>
          <w:rFonts w:ascii="Arial" w:hAnsi="Arial" w:cs="Arial"/>
          <w:color w:val="000000" w:themeColor="text1"/>
          <w:sz w:val="19"/>
          <w:szCs w:val="19"/>
        </w:rPr>
        <w:t xml:space="preserve">predpisy (tam, kde je to relevantné) atď., ktoré boli posudzované v rámci overovania efektívnosti a hospodárnosti výdavkov a uvedie výsledok posúdenia. </w:t>
      </w:r>
      <w:r w:rsidRPr="003C6DE1">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4B3C80CC" w14:textId="1916E675" w:rsidR="00482A7F" w:rsidRDefault="00482A7F" w:rsidP="0013112D">
      <w:pPr>
        <w:widowControl w:val="0"/>
        <w:autoSpaceDE w:val="0"/>
        <w:autoSpaceDN w:val="0"/>
        <w:adjustRightInd w:val="0"/>
        <w:spacing w:after="120" w:line="288" w:lineRule="auto"/>
        <w:contextualSpacing/>
        <w:jc w:val="both"/>
        <w:rPr>
          <w:rFonts w:ascii="Arial" w:hAnsi="Arial" w:cs="Arial"/>
          <w:color w:val="000000" w:themeColor="text1"/>
          <w:sz w:val="19"/>
          <w:szCs w:val="19"/>
        </w:rPr>
      </w:pPr>
      <w:ins w:id="2" w:author="OM" w:date="2020-02-24T09:47:00Z">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ins>
    </w:p>
    <w:p w14:paraId="6F1732C1" w14:textId="77777777" w:rsidR="00F5735A" w:rsidRDefault="00F5735A" w:rsidP="00A3616C">
      <w:pPr>
        <w:spacing w:before="120" w:after="120" w:line="288" w:lineRule="auto"/>
        <w:jc w:val="both"/>
        <w:rPr>
          <w:rFonts w:ascii="Arial" w:hAnsi="Arial" w:cs="Arial"/>
          <w:color w:val="000000" w:themeColor="text1"/>
          <w:sz w:val="19"/>
          <w:szCs w:val="19"/>
        </w:rPr>
      </w:pPr>
    </w:p>
    <w:tbl>
      <w:tblPr>
        <w:tblStyle w:val="TableGrid6"/>
        <w:tblW w:w="4956" w:type="pct"/>
        <w:tblLayout w:type="fixed"/>
        <w:tblLook w:val="04A0" w:firstRow="1" w:lastRow="0" w:firstColumn="1" w:lastColumn="0" w:noHBand="0" w:noVBand="1"/>
      </w:tblPr>
      <w:tblGrid>
        <w:gridCol w:w="573"/>
        <w:gridCol w:w="2087"/>
        <w:gridCol w:w="4663"/>
        <w:gridCol w:w="1511"/>
        <w:gridCol w:w="1484"/>
        <w:gridCol w:w="4675"/>
      </w:tblGrid>
      <w:tr w:rsidR="00A3616C" w:rsidRPr="00797B60" w14:paraId="4FDE8332" w14:textId="77777777" w:rsidTr="00A3616C">
        <w:trPr>
          <w:trHeight w:val="397"/>
        </w:trPr>
        <w:tc>
          <w:tcPr>
            <w:tcW w:w="191" w:type="pct"/>
            <w:shd w:val="clear" w:color="auto" w:fill="DEEAF6" w:themeFill="accent1" w:themeFillTint="33"/>
            <w:vAlign w:val="center"/>
            <w:hideMark/>
          </w:tcPr>
          <w:p w14:paraId="444330A5"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696" w:type="pct"/>
            <w:shd w:val="clear" w:color="auto" w:fill="DEEAF6" w:themeFill="accent1" w:themeFillTint="33"/>
            <w:vAlign w:val="center"/>
            <w:hideMark/>
          </w:tcPr>
          <w:p w14:paraId="60AE122A"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555" w:type="pct"/>
            <w:shd w:val="clear" w:color="auto" w:fill="DEEAF6" w:themeFill="accent1" w:themeFillTint="33"/>
            <w:vAlign w:val="center"/>
            <w:hideMark/>
          </w:tcPr>
          <w:p w14:paraId="10FBC880"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4" w:type="pct"/>
            <w:shd w:val="clear" w:color="auto" w:fill="DEEAF6" w:themeFill="accent1" w:themeFillTint="33"/>
            <w:vAlign w:val="center"/>
            <w:hideMark/>
          </w:tcPr>
          <w:p w14:paraId="264797EA" w14:textId="77777777" w:rsidR="008956BB" w:rsidRPr="00797B60" w:rsidRDefault="008956BB" w:rsidP="00B01AB6">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5" w:type="pct"/>
            <w:shd w:val="clear" w:color="auto" w:fill="DEEAF6" w:themeFill="accent1" w:themeFillTint="33"/>
            <w:vAlign w:val="center"/>
            <w:hideMark/>
          </w:tcPr>
          <w:p w14:paraId="239BB571" w14:textId="77777777" w:rsidR="008956BB" w:rsidRPr="00797B60" w:rsidRDefault="008956BB" w:rsidP="00B01AB6">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278C63D4"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A3616C" w:rsidRPr="00797B60" w14:paraId="0DA9861B" w14:textId="77777777" w:rsidTr="00A3616C">
        <w:trPr>
          <w:trHeight w:val="930"/>
        </w:trPr>
        <w:tc>
          <w:tcPr>
            <w:tcW w:w="191" w:type="pct"/>
            <w:vMerge w:val="restart"/>
            <w:tcBorders>
              <w:top w:val="single" w:sz="4" w:space="0" w:color="auto"/>
              <w:left w:val="single" w:sz="4" w:space="0" w:color="auto"/>
              <w:bottom w:val="single" w:sz="4" w:space="0" w:color="auto"/>
              <w:right w:val="single" w:sz="4" w:space="0" w:color="auto"/>
            </w:tcBorders>
            <w:vAlign w:val="center"/>
          </w:tcPr>
          <w:p w14:paraId="265C046F"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4.3</w:t>
            </w:r>
          </w:p>
        </w:tc>
        <w:tc>
          <w:tcPr>
            <w:tcW w:w="696" w:type="pct"/>
            <w:vMerge w:val="restart"/>
            <w:tcBorders>
              <w:top w:val="single" w:sz="4" w:space="0" w:color="auto"/>
              <w:left w:val="single" w:sz="4" w:space="0" w:color="auto"/>
              <w:bottom w:val="single" w:sz="4" w:space="0" w:color="auto"/>
              <w:right w:val="single" w:sz="4" w:space="0" w:color="auto"/>
            </w:tcBorders>
            <w:vAlign w:val="center"/>
          </w:tcPr>
          <w:p w14:paraId="3322E60D" w14:textId="77777777" w:rsidR="0073735D" w:rsidRPr="00797B60" w:rsidRDefault="0073735D" w:rsidP="00A3616C">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Finančná udržateľnosť projektu</w:t>
            </w:r>
          </w:p>
        </w:tc>
        <w:tc>
          <w:tcPr>
            <w:tcW w:w="1555" w:type="pct"/>
            <w:vMerge w:val="restart"/>
            <w:tcBorders>
              <w:top w:val="single" w:sz="4" w:space="0" w:color="auto"/>
              <w:left w:val="single" w:sz="4" w:space="0" w:color="auto"/>
              <w:bottom w:val="single" w:sz="4" w:space="0" w:color="auto"/>
              <w:right w:val="single" w:sz="4" w:space="0" w:color="auto"/>
            </w:tcBorders>
            <w:vAlign w:val="center"/>
          </w:tcPr>
          <w:p w14:paraId="5CE03E63" w14:textId="77777777" w:rsidR="0073735D" w:rsidRPr="00797B60" w:rsidRDefault="0073735D" w:rsidP="00A3616C">
            <w:pPr>
              <w:widowControl w:val="0"/>
              <w:spacing w:line="288" w:lineRule="auto"/>
              <w:rPr>
                <w:rFonts w:ascii="Arial" w:eastAsia="Arial Unicode MS" w:hAnsi="Arial" w:cs="Arial"/>
                <w:color w:val="000000" w:themeColor="text1"/>
                <w:sz w:val="19"/>
                <w:szCs w:val="19"/>
                <w:u w:color="000000"/>
              </w:rPr>
            </w:pPr>
            <w:r w:rsidRPr="00797B60">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21C6489D" w14:textId="77777777" w:rsidR="0073735D" w:rsidRPr="00797B60" w:rsidRDefault="0073735D" w:rsidP="00A3616C">
            <w:pPr>
              <w:widowControl w:val="0"/>
              <w:spacing w:line="288" w:lineRule="auto"/>
              <w:jc w:val="both"/>
              <w:rPr>
                <w:rFonts w:ascii="Arial" w:eastAsia="Arial Unicode MS" w:hAnsi="Arial" w:cs="Arial"/>
                <w:color w:val="000000" w:themeColor="text1"/>
                <w:sz w:val="19"/>
                <w:szCs w:val="19"/>
                <w:u w:color="000000"/>
              </w:rPr>
            </w:pPr>
            <w:r w:rsidRPr="00797B60">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4EDC710C" w14:textId="77777777" w:rsidR="0073735D" w:rsidRPr="00797B60" w:rsidRDefault="0073735D" w:rsidP="00A3616C">
            <w:pPr>
              <w:widowControl w:val="0"/>
              <w:spacing w:line="288" w:lineRule="auto"/>
              <w:rPr>
                <w:rFonts w:ascii="Arial" w:hAnsi="Arial" w:cs="Arial"/>
                <w:i/>
                <w:color w:val="000000" w:themeColor="text1"/>
                <w:sz w:val="19"/>
                <w:szCs w:val="19"/>
                <w:u w:color="000000"/>
              </w:rPr>
            </w:pPr>
            <w:r w:rsidRPr="00797B60">
              <w:rPr>
                <w:rFonts w:ascii="Arial" w:eastAsia="Arial Unicode MS" w:hAnsi="Arial" w:cs="Arial"/>
                <w:color w:val="000000" w:themeColor="text1"/>
                <w:sz w:val="19"/>
                <w:szCs w:val="19"/>
                <w:u w:color="000000"/>
              </w:rPr>
              <w:t xml:space="preserve">Zároveň sa </w:t>
            </w:r>
            <w:r w:rsidRPr="00797B60">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504" w:type="pct"/>
            <w:vMerge w:val="restart"/>
            <w:tcBorders>
              <w:top w:val="single" w:sz="4" w:space="0" w:color="auto"/>
              <w:left w:val="single" w:sz="4" w:space="0" w:color="auto"/>
              <w:bottom w:val="single" w:sz="4" w:space="0" w:color="auto"/>
              <w:right w:val="single" w:sz="4" w:space="0" w:color="auto"/>
            </w:tcBorders>
            <w:vAlign w:val="center"/>
          </w:tcPr>
          <w:p w14:paraId="79E9B42B"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495" w:type="pct"/>
            <w:tcBorders>
              <w:top w:val="single" w:sz="4" w:space="0" w:color="auto"/>
              <w:left w:val="single" w:sz="4" w:space="0" w:color="auto"/>
              <w:bottom w:val="single" w:sz="4" w:space="0" w:color="auto"/>
              <w:right w:val="single" w:sz="4" w:space="0" w:color="auto"/>
            </w:tcBorders>
            <w:vAlign w:val="center"/>
          </w:tcPr>
          <w:p w14:paraId="15B1DB85"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áno</w:t>
            </w:r>
          </w:p>
        </w:tc>
        <w:tc>
          <w:tcPr>
            <w:tcW w:w="1559" w:type="pct"/>
            <w:tcBorders>
              <w:top w:val="single" w:sz="4" w:space="0" w:color="auto"/>
              <w:left w:val="single" w:sz="4" w:space="0" w:color="auto"/>
              <w:bottom w:val="single" w:sz="4" w:space="0" w:color="auto"/>
              <w:right w:val="single" w:sz="4" w:space="0" w:color="auto"/>
            </w:tcBorders>
            <w:vAlign w:val="center"/>
          </w:tcPr>
          <w:p w14:paraId="633F4792" w14:textId="77777777" w:rsidR="0073735D" w:rsidRPr="00797B60" w:rsidRDefault="0073735D" w:rsidP="00A3616C">
            <w:pPr>
              <w:spacing w:line="288" w:lineRule="auto"/>
              <w:jc w:val="both"/>
              <w:rPr>
                <w:rFonts w:ascii="Arial" w:eastAsia="Helvetica" w:hAnsi="Arial" w:cs="Arial"/>
                <w:color w:val="000000" w:themeColor="text1"/>
                <w:sz w:val="19"/>
                <w:szCs w:val="19"/>
              </w:rPr>
            </w:pPr>
            <w:r w:rsidRPr="00797B60">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A3616C" w:rsidRPr="00797B60" w14:paraId="00647291" w14:textId="77777777" w:rsidTr="00A3616C">
        <w:trPr>
          <w:trHeight w:val="270"/>
        </w:trPr>
        <w:tc>
          <w:tcPr>
            <w:tcW w:w="191" w:type="pct"/>
            <w:vMerge/>
            <w:tcBorders>
              <w:top w:val="single" w:sz="4" w:space="0" w:color="auto"/>
              <w:left w:val="single" w:sz="4" w:space="0" w:color="auto"/>
              <w:bottom w:val="single" w:sz="4" w:space="0" w:color="auto"/>
              <w:right w:val="single" w:sz="4" w:space="0" w:color="auto"/>
            </w:tcBorders>
            <w:vAlign w:val="center"/>
          </w:tcPr>
          <w:p w14:paraId="3B8A7A06" w14:textId="77777777" w:rsidR="0073735D" w:rsidRPr="00797B60" w:rsidRDefault="0073735D" w:rsidP="00A3616C">
            <w:pPr>
              <w:spacing w:line="288" w:lineRule="auto"/>
              <w:jc w:val="center"/>
              <w:rPr>
                <w:rFonts w:ascii="Arial" w:hAnsi="Arial" w:cs="Arial"/>
                <w:color w:val="000000" w:themeColor="text1"/>
                <w:sz w:val="19"/>
                <w:szCs w:val="19"/>
              </w:rPr>
            </w:pPr>
          </w:p>
        </w:tc>
        <w:tc>
          <w:tcPr>
            <w:tcW w:w="696" w:type="pct"/>
            <w:vMerge/>
            <w:tcBorders>
              <w:top w:val="single" w:sz="4" w:space="0" w:color="auto"/>
              <w:left w:val="single" w:sz="4" w:space="0" w:color="auto"/>
              <w:bottom w:val="single" w:sz="4" w:space="0" w:color="auto"/>
              <w:right w:val="single" w:sz="4" w:space="0" w:color="auto"/>
            </w:tcBorders>
            <w:vAlign w:val="center"/>
          </w:tcPr>
          <w:p w14:paraId="4A780535" w14:textId="77777777" w:rsidR="0073735D" w:rsidRPr="00797B60" w:rsidRDefault="0073735D" w:rsidP="00A3616C">
            <w:pPr>
              <w:spacing w:line="288" w:lineRule="auto"/>
              <w:rPr>
                <w:rFonts w:ascii="Arial" w:hAnsi="Arial" w:cs="Arial"/>
                <w:color w:val="000000" w:themeColor="text1"/>
                <w:sz w:val="19"/>
                <w:szCs w:val="19"/>
              </w:rPr>
            </w:pPr>
          </w:p>
        </w:tc>
        <w:tc>
          <w:tcPr>
            <w:tcW w:w="1555" w:type="pct"/>
            <w:vMerge/>
            <w:tcBorders>
              <w:top w:val="single" w:sz="4" w:space="0" w:color="auto"/>
              <w:left w:val="single" w:sz="4" w:space="0" w:color="auto"/>
              <w:bottom w:val="single" w:sz="4" w:space="0" w:color="auto"/>
              <w:right w:val="single" w:sz="4" w:space="0" w:color="auto"/>
            </w:tcBorders>
            <w:vAlign w:val="center"/>
          </w:tcPr>
          <w:p w14:paraId="796C919A" w14:textId="77777777" w:rsidR="0073735D" w:rsidRPr="00797B60" w:rsidRDefault="0073735D" w:rsidP="00A3616C">
            <w:pPr>
              <w:spacing w:line="288" w:lineRule="auto"/>
              <w:rPr>
                <w:rFonts w:ascii="Arial" w:hAnsi="Arial" w:cs="Arial"/>
                <w:i/>
                <w:color w:val="000000" w:themeColor="text1"/>
                <w:sz w:val="19"/>
                <w:szCs w:val="19"/>
                <w:u w:color="000000"/>
              </w:rPr>
            </w:pPr>
          </w:p>
        </w:tc>
        <w:tc>
          <w:tcPr>
            <w:tcW w:w="504" w:type="pct"/>
            <w:vMerge/>
            <w:tcBorders>
              <w:top w:val="single" w:sz="4" w:space="0" w:color="auto"/>
              <w:left w:val="single" w:sz="4" w:space="0" w:color="auto"/>
              <w:bottom w:val="single" w:sz="4" w:space="0" w:color="auto"/>
              <w:right w:val="single" w:sz="4" w:space="0" w:color="auto"/>
            </w:tcBorders>
            <w:vAlign w:val="center"/>
          </w:tcPr>
          <w:p w14:paraId="551AA87F" w14:textId="77777777" w:rsidR="0073735D" w:rsidRPr="00797B60" w:rsidRDefault="0073735D" w:rsidP="00A3616C">
            <w:pPr>
              <w:spacing w:line="288" w:lineRule="auto"/>
              <w:jc w:val="center"/>
              <w:rPr>
                <w:rFonts w:ascii="Arial" w:hAnsi="Arial" w:cs="Arial"/>
                <w:color w:val="000000" w:themeColor="text1"/>
                <w:sz w:val="19"/>
                <w:szCs w:val="19"/>
              </w:rPr>
            </w:pPr>
          </w:p>
        </w:tc>
        <w:tc>
          <w:tcPr>
            <w:tcW w:w="495" w:type="pct"/>
            <w:tcBorders>
              <w:top w:val="single" w:sz="4" w:space="0" w:color="auto"/>
              <w:left w:val="single" w:sz="4" w:space="0" w:color="auto"/>
              <w:right w:val="single" w:sz="4" w:space="0" w:color="auto"/>
            </w:tcBorders>
            <w:vAlign w:val="center"/>
          </w:tcPr>
          <w:p w14:paraId="7ABEEB2C"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nie</w:t>
            </w:r>
          </w:p>
        </w:tc>
        <w:tc>
          <w:tcPr>
            <w:tcW w:w="1559" w:type="pct"/>
            <w:tcBorders>
              <w:top w:val="single" w:sz="4" w:space="0" w:color="auto"/>
              <w:left w:val="single" w:sz="4" w:space="0" w:color="auto"/>
              <w:right w:val="single" w:sz="4" w:space="0" w:color="auto"/>
            </w:tcBorders>
            <w:vAlign w:val="center"/>
          </w:tcPr>
          <w:p w14:paraId="0950EB6D" w14:textId="77777777" w:rsidR="0073735D" w:rsidRPr="00797B60" w:rsidRDefault="0073735D" w:rsidP="00A3616C">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a/alebo   </w:t>
            </w:r>
            <w:r w:rsidRPr="00797B60">
              <w:rPr>
                <w:rFonts w:ascii="Arial" w:eastAsia="Arial Unicode MS" w:hAnsi="Arial" w:cs="Arial"/>
                <w:color w:val="000000" w:themeColor="text1"/>
                <w:sz w:val="19"/>
                <w:szCs w:val="19"/>
                <w:u w:color="000000"/>
              </w:rPr>
              <w:t>finančná situácia žiadateľa je zlá a predstavuje riziko pre realizáciu projektu.</w:t>
            </w:r>
          </w:p>
        </w:tc>
      </w:tr>
    </w:tbl>
    <w:p w14:paraId="3EF9A49C" w14:textId="77777777" w:rsidR="00FF6E98" w:rsidRDefault="00FF6E98" w:rsidP="00FF6E98">
      <w:pPr>
        <w:spacing w:after="0" w:line="276"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príloha Opis projektu, 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0A2CC0E1" w14:textId="77777777" w:rsidR="00FF6E98" w:rsidRDefault="00FF6E98" w:rsidP="00FF6E98">
      <w:pPr>
        <w:spacing w:after="0" w:line="276" w:lineRule="auto"/>
        <w:jc w:val="both"/>
        <w:rPr>
          <w:rFonts w:ascii="Arial" w:hAnsi="Arial" w:cs="Arial"/>
          <w:color w:val="000000" w:themeColor="text1"/>
          <w:sz w:val="19"/>
          <w:szCs w:val="19"/>
        </w:rPr>
      </w:pPr>
    </w:p>
    <w:p w14:paraId="71F020CC" w14:textId="77777777" w:rsidR="00FF6E98" w:rsidRDefault="00FF6E98" w:rsidP="00FF6E98">
      <w:pPr>
        <w:spacing w:after="0" w:line="276" w:lineRule="auto"/>
        <w:jc w:val="both"/>
        <w:rPr>
          <w:rFonts w:ascii="Arial" w:hAnsi="Arial" w:cs="Arial"/>
          <w:color w:val="000000" w:themeColor="text1"/>
          <w:sz w:val="19"/>
          <w:szCs w:val="19"/>
        </w:rPr>
      </w:pPr>
      <w:r>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242720A1" w14:textId="77777777" w:rsidR="00FF6E98" w:rsidRDefault="00FF6E98" w:rsidP="00FF6E98">
      <w:pPr>
        <w:spacing w:after="0" w:line="276" w:lineRule="auto"/>
        <w:rPr>
          <w:rFonts w:ascii="Arial" w:hAnsi="Arial" w:cs="Arial"/>
          <w:color w:val="000000" w:themeColor="text1"/>
          <w:sz w:val="19"/>
          <w:szCs w:val="19"/>
        </w:rPr>
      </w:pPr>
    </w:p>
    <w:p w14:paraId="1915B163" w14:textId="77777777" w:rsidR="00E22630" w:rsidRDefault="00E22630" w:rsidP="00FF6E98">
      <w:pPr>
        <w:spacing w:after="0" w:line="276" w:lineRule="auto"/>
        <w:rPr>
          <w:rFonts w:ascii="Arial" w:hAnsi="Arial" w:cs="Arial"/>
          <w:color w:val="000000" w:themeColor="text1"/>
          <w:sz w:val="19"/>
          <w:szCs w:val="19"/>
        </w:rPr>
      </w:pPr>
    </w:p>
    <w:p w14:paraId="7042D397" w14:textId="77777777" w:rsidR="00E22630" w:rsidRDefault="00E22630" w:rsidP="00FF6E98">
      <w:pPr>
        <w:spacing w:after="0" w:line="276" w:lineRule="auto"/>
        <w:rPr>
          <w:rFonts w:ascii="Arial" w:hAnsi="Arial" w:cs="Arial"/>
          <w:color w:val="000000" w:themeColor="text1"/>
          <w:sz w:val="19"/>
          <w:szCs w:val="19"/>
        </w:rPr>
      </w:pPr>
    </w:p>
    <w:p w14:paraId="0C1B9755" w14:textId="77777777" w:rsidR="00FF6E98" w:rsidRPr="005D6746" w:rsidRDefault="00FF6E98" w:rsidP="00FF6E98">
      <w:pPr>
        <w:spacing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19895F5D"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61C3133" w14:textId="77777777" w:rsidR="00FF6E98" w:rsidRPr="00C8207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42985721"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9537284"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lastRenderedPageBreak/>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415D1083"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2A4F5446"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4060BD5F"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A4DCB57"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757E9CAC" w14:textId="77777777" w:rsidR="00FF6E98" w:rsidRDefault="00FF6E98" w:rsidP="00FF6E98">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154D6B0C" w14:textId="77777777" w:rsidR="00FF6E98" w:rsidRPr="00B21721" w:rsidRDefault="00FF6E98" w:rsidP="00FF6E98">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561068E0"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E943815" w14:textId="77777777" w:rsidR="00FF6E98" w:rsidRPr="005D6746"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27386E3F" w14:textId="77777777" w:rsidR="00FF6E98" w:rsidRPr="00C8207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AEA40F3"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w:t>
      </w:r>
      <w:r>
        <w:rPr>
          <w:rFonts w:ascii="Arial" w:eastAsiaTheme="minorHAnsi" w:hAnsi="Arial" w:cs="Arial"/>
          <w:color w:val="000000" w:themeColor="text1"/>
          <w:sz w:val="19"/>
          <w:szCs w:val="19"/>
          <w:bdr w:val="none" w:sz="0" w:space="0" w:color="auto"/>
          <w:lang w:val="sk-SK"/>
        </w:rPr>
        <w:t xml:space="preserve"> kontrola</w:t>
      </w:r>
      <w:r w:rsidRPr="00C8207B">
        <w:rPr>
          <w:rFonts w:ascii="Arial" w:eastAsiaTheme="minorHAnsi" w:hAnsi="Arial" w:cs="Arial"/>
          <w:color w:val="000000" w:themeColor="text1"/>
          <w:sz w:val="19"/>
          <w:szCs w:val="19"/>
          <w:bdr w:val="none" w:sz="0" w:space="0" w:color="auto"/>
          <w:lang w:val="sk-SK"/>
        </w:rPr>
        <w:t xml:space="preserve"> správnos</w:t>
      </w:r>
      <w:r>
        <w:rPr>
          <w:rFonts w:ascii="Arial" w:eastAsiaTheme="minorHAnsi" w:hAnsi="Arial" w:cs="Arial"/>
          <w:color w:val="000000" w:themeColor="text1"/>
          <w:sz w:val="19"/>
          <w:szCs w:val="19"/>
          <w:bdr w:val="none" w:sz="0" w:space="0" w:color="auto"/>
          <w:lang w:val="sk-SK"/>
        </w:rPr>
        <w:t>ti</w:t>
      </w:r>
      <w:r w:rsidRPr="00C8207B">
        <w:rPr>
          <w:rFonts w:ascii="Arial" w:eastAsiaTheme="minorHAnsi" w:hAnsi="Arial" w:cs="Arial"/>
          <w:color w:val="000000" w:themeColor="text1"/>
          <w:sz w:val="19"/>
          <w:szCs w:val="19"/>
          <w:bdr w:val="none" w:sz="0" w:space="0" w:color="auto"/>
          <w:lang w:val="sk-SK"/>
        </w:rPr>
        <w:t xml:space="preserve"> údajov a ich výpočtu v rámci Indexu finančnej situácie žiadateľa na základe účtovných závierok.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47CA90DB" w14:textId="77777777" w:rsidR="00FF6E98" w:rsidRPr="00C8207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123EE96" w14:textId="77777777" w:rsidR="00FF6E98" w:rsidRPr="005D6746"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1A84BFD8"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1C082A7"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016141EC"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B2ABAF4"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0152C94F"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6001902F"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7BA0C1" w14:textId="77777777" w:rsidR="00E22630" w:rsidRPr="00161E8F" w:rsidRDefault="00E22630" w:rsidP="00E2263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161E8F">
        <w:rPr>
          <w:rFonts w:ascii="Arial" w:eastAsiaTheme="minorHAnsi" w:hAnsi="Arial" w:cs="Arial"/>
          <w:color w:val="000000" w:themeColor="text1"/>
          <w:sz w:val="19"/>
          <w:szCs w:val="19"/>
          <w:u w:val="single"/>
          <w:bdr w:val="none" w:sz="0" w:space="0" w:color="auto"/>
          <w:lang w:val="sk-SK"/>
        </w:rPr>
        <w:t>Posúdenie finančnej situácie – Index bonity – súkromné podniky vykonávajúce činnosť vo verejnom záujme</w:t>
      </w:r>
    </w:p>
    <w:p w14:paraId="4CD2CC1A" w14:textId="77777777" w:rsidR="00E22630" w:rsidRPr="00161E8F" w:rsidRDefault="00E22630" w:rsidP="00E2263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DECDFEE" w14:textId="77777777" w:rsidR="00E22630" w:rsidRPr="00161E8F" w:rsidRDefault="00E22630" w:rsidP="00E2263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xml:space="preserve">Index bonity je špecifický index určený pre súkromné typy podnikov, ktoré vykonávajú rôzne činnosti vo verejnom záujme, ale ich cieľom je aj dosahovanie zisku. </w:t>
      </w:r>
    </w:p>
    <w:p w14:paraId="1357892D" w14:textId="77777777" w:rsidR="00E22630" w:rsidRPr="00161E8F" w:rsidRDefault="00E22630" w:rsidP="00E2263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036436A" w14:textId="77777777" w:rsidR="00E22630" w:rsidRPr="00161E8F" w:rsidRDefault="00E22630" w:rsidP="00E2263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Stupnica hodnotenia</w:t>
      </w:r>
      <w:r>
        <w:rPr>
          <w:rFonts w:ascii="Arial" w:eastAsiaTheme="minorHAnsi" w:hAnsi="Arial" w:cs="Arial"/>
          <w:color w:val="000000" w:themeColor="text1"/>
          <w:sz w:val="19"/>
          <w:szCs w:val="19"/>
          <w:bdr w:val="none" w:sz="0" w:space="0" w:color="auto"/>
          <w:lang w:val="sk-SK"/>
        </w:rPr>
        <w:t>:</w:t>
      </w:r>
    </w:p>
    <w:tbl>
      <w:tblPr>
        <w:tblW w:w="13608" w:type="dxa"/>
        <w:tblInd w:w="55" w:type="dxa"/>
        <w:tblCellMar>
          <w:left w:w="70" w:type="dxa"/>
          <w:right w:w="70" w:type="dxa"/>
        </w:tblCellMar>
        <w:tblLook w:val="04A0" w:firstRow="1" w:lastRow="0" w:firstColumn="1" w:lastColumn="0" w:noHBand="0" w:noVBand="1"/>
      </w:tblPr>
      <w:tblGrid>
        <w:gridCol w:w="1701"/>
        <w:gridCol w:w="1701"/>
        <w:gridCol w:w="1701"/>
        <w:gridCol w:w="1701"/>
        <w:gridCol w:w="1701"/>
        <w:gridCol w:w="1701"/>
        <w:gridCol w:w="1701"/>
        <w:gridCol w:w="1701"/>
      </w:tblGrid>
      <w:tr w:rsidR="00E22630" w:rsidRPr="00066708" w14:paraId="15B39193" w14:textId="77777777" w:rsidTr="00066708">
        <w:trPr>
          <w:trHeight w:val="270"/>
        </w:trPr>
        <w:tc>
          <w:tcPr>
            <w:tcW w:w="1701" w:type="dxa"/>
            <w:tcBorders>
              <w:top w:val="single" w:sz="8" w:space="0" w:color="auto"/>
              <w:left w:val="single" w:sz="8" w:space="0" w:color="auto"/>
              <w:bottom w:val="single" w:sz="8" w:space="0" w:color="auto"/>
              <w:right w:val="nil"/>
            </w:tcBorders>
            <w:shd w:val="clear" w:color="000000" w:fill="D9D9D9"/>
            <w:noWrap/>
            <w:vAlign w:val="bottom"/>
            <w:hideMark/>
          </w:tcPr>
          <w:p w14:paraId="5CC4F899"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index bonity</w:t>
            </w:r>
          </w:p>
        </w:tc>
        <w:tc>
          <w:tcPr>
            <w:tcW w:w="1701" w:type="dxa"/>
            <w:tcBorders>
              <w:top w:val="single" w:sz="8" w:space="0" w:color="auto"/>
              <w:left w:val="single" w:sz="4" w:space="0" w:color="auto"/>
              <w:bottom w:val="single" w:sz="8" w:space="0" w:color="auto"/>
              <w:right w:val="single" w:sz="4" w:space="0" w:color="auto"/>
            </w:tcBorders>
            <w:shd w:val="clear" w:color="000000" w:fill="D9D9D9"/>
            <w:noWrap/>
            <w:vAlign w:val="bottom"/>
            <w:hideMark/>
          </w:tcPr>
          <w:p w14:paraId="0B81DD2D"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- 2</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100EC7CA"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- 1</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22134BF4"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0</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595592A0"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1</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42E6ECCD"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2</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301744CC"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3</w:t>
            </w:r>
          </w:p>
        </w:tc>
        <w:tc>
          <w:tcPr>
            <w:tcW w:w="1701" w:type="dxa"/>
            <w:tcBorders>
              <w:top w:val="single" w:sz="8" w:space="0" w:color="auto"/>
              <w:left w:val="nil"/>
              <w:bottom w:val="single" w:sz="8" w:space="0" w:color="auto"/>
              <w:right w:val="single" w:sz="8" w:space="0" w:color="auto"/>
            </w:tcBorders>
            <w:shd w:val="clear" w:color="000000" w:fill="D9D9D9"/>
            <w:noWrap/>
            <w:vAlign w:val="bottom"/>
            <w:hideMark/>
          </w:tcPr>
          <w:p w14:paraId="07B7152A"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&gt;3</w:t>
            </w:r>
          </w:p>
        </w:tc>
      </w:tr>
      <w:tr w:rsidR="00E22630" w:rsidRPr="00066708" w14:paraId="42DF4087" w14:textId="77777777" w:rsidTr="00066708">
        <w:trPr>
          <w:trHeight w:val="270"/>
        </w:trPr>
        <w:tc>
          <w:tcPr>
            <w:tcW w:w="1701" w:type="dxa"/>
            <w:tcBorders>
              <w:top w:val="nil"/>
              <w:left w:val="single" w:sz="8" w:space="0" w:color="auto"/>
              <w:bottom w:val="single" w:sz="8" w:space="0" w:color="auto"/>
              <w:right w:val="nil"/>
            </w:tcBorders>
            <w:shd w:val="clear" w:color="000000" w:fill="D9D9D9"/>
            <w:vAlign w:val="bottom"/>
            <w:hideMark/>
          </w:tcPr>
          <w:p w14:paraId="24E4796A"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Situácia firmy</w:t>
            </w:r>
          </w:p>
        </w:tc>
        <w:tc>
          <w:tcPr>
            <w:tcW w:w="1701" w:type="dxa"/>
            <w:tcBorders>
              <w:top w:val="nil"/>
              <w:left w:val="single" w:sz="4" w:space="0" w:color="auto"/>
              <w:bottom w:val="single" w:sz="8" w:space="0" w:color="auto"/>
              <w:right w:val="single" w:sz="4" w:space="0" w:color="auto"/>
            </w:tcBorders>
            <w:shd w:val="clear" w:color="000000" w:fill="D9D9D9"/>
            <w:noWrap/>
            <w:vAlign w:val="bottom"/>
            <w:hideMark/>
          </w:tcPr>
          <w:p w14:paraId="6C129625"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extrémne zlá</w:t>
            </w:r>
          </w:p>
        </w:tc>
        <w:tc>
          <w:tcPr>
            <w:tcW w:w="1701" w:type="dxa"/>
            <w:tcBorders>
              <w:top w:val="nil"/>
              <w:left w:val="nil"/>
              <w:bottom w:val="single" w:sz="8" w:space="0" w:color="auto"/>
              <w:right w:val="single" w:sz="4" w:space="0" w:color="auto"/>
            </w:tcBorders>
            <w:shd w:val="clear" w:color="000000" w:fill="D9D9D9"/>
            <w:noWrap/>
            <w:vAlign w:val="bottom"/>
            <w:hideMark/>
          </w:tcPr>
          <w:p w14:paraId="201703F4"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veľmi zlá</w:t>
            </w:r>
          </w:p>
        </w:tc>
        <w:tc>
          <w:tcPr>
            <w:tcW w:w="1701" w:type="dxa"/>
            <w:tcBorders>
              <w:top w:val="nil"/>
              <w:left w:val="nil"/>
              <w:bottom w:val="single" w:sz="8" w:space="0" w:color="auto"/>
              <w:right w:val="single" w:sz="4" w:space="0" w:color="auto"/>
            </w:tcBorders>
            <w:shd w:val="clear" w:color="000000" w:fill="D9D9D9"/>
            <w:noWrap/>
            <w:vAlign w:val="bottom"/>
            <w:hideMark/>
          </w:tcPr>
          <w:p w14:paraId="2DFF5A85"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zlá</w:t>
            </w:r>
          </w:p>
        </w:tc>
        <w:tc>
          <w:tcPr>
            <w:tcW w:w="1701" w:type="dxa"/>
            <w:tcBorders>
              <w:top w:val="nil"/>
              <w:left w:val="nil"/>
              <w:bottom w:val="single" w:sz="8" w:space="0" w:color="auto"/>
              <w:right w:val="single" w:sz="4" w:space="0" w:color="auto"/>
            </w:tcBorders>
            <w:shd w:val="clear" w:color="000000" w:fill="D9D9D9"/>
            <w:noWrap/>
            <w:vAlign w:val="bottom"/>
            <w:hideMark/>
          </w:tcPr>
          <w:p w14:paraId="3840609B"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určité problémy</w:t>
            </w:r>
          </w:p>
        </w:tc>
        <w:tc>
          <w:tcPr>
            <w:tcW w:w="1701" w:type="dxa"/>
            <w:tcBorders>
              <w:top w:val="nil"/>
              <w:left w:val="nil"/>
              <w:bottom w:val="single" w:sz="8" w:space="0" w:color="auto"/>
              <w:right w:val="single" w:sz="4" w:space="0" w:color="auto"/>
            </w:tcBorders>
            <w:shd w:val="clear" w:color="000000" w:fill="D9D9D9"/>
            <w:noWrap/>
            <w:vAlign w:val="bottom"/>
            <w:hideMark/>
          </w:tcPr>
          <w:p w14:paraId="18C6EE4E"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dobrá</w:t>
            </w:r>
          </w:p>
        </w:tc>
        <w:tc>
          <w:tcPr>
            <w:tcW w:w="1701" w:type="dxa"/>
            <w:tcBorders>
              <w:top w:val="nil"/>
              <w:left w:val="nil"/>
              <w:bottom w:val="single" w:sz="8" w:space="0" w:color="auto"/>
              <w:right w:val="single" w:sz="4" w:space="0" w:color="auto"/>
            </w:tcBorders>
            <w:shd w:val="clear" w:color="000000" w:fill="D9D9D9"/>
            <w:noWrap/>
            <w:vAlign w:val="bottom"/>
            <w:hideMark/>
          </w:tcPr>
          <w:p w14:paraId="22B0F191"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veľmi dobrá</w:t>
            </w:r>
          </w:p>
        </w:tc>
        <w:tc>
          <w:tcPr>
            <w:tcW w:w="1701" w:type="dxa"/>
            <w:tcBorders>
              <w:top w:val="nil"/>
              <w:left w:val="nil"/>
              <w:bottom w:val="single" w:sz="8" w:space="0" w:color="auto"/>
              <w:right w:val="single" w:sz="8" w:space="0" w:color="auto"/>
            </w:tcBorders>
            <w:shd w:val="clear" w:color="000000" w:fill="D9D9D9"/>
            <w:noWrap/>
            <w:vAlign w:val="bottom"/>
            <w:hideMark/>
          </w:tcPr>
          <w:p w14:paraId="7930093C"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extrémne dobrá</w:t>
            </w:r>
          </w:p>
        </w:tc>
      </w:tr>
    </w:tbl>
    <w:p w14:paraId="09BB4CF1" w14:textId="77777777" w:rsidR="00E22630" w:rsidRDefault="00E22630" w:rsidP="00E2263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183817B" w14:textId="77777777" w:rsidR="00E22630" w:rsidRPr="00161E8F" w:rsidRDefault="00E22630" w:rsidP="00E2263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161E8F">
        <w:rPr>
          <w:rFonts w:ascii="Arial" w:eastAsiaTheme="minorHAnsi" w:hAnsi="Arial" w:cs="Arial"/>
          <w:b/>
          <w:color w:val="000000" w:themeColor="text1"/>
          <w:sz w:val="19"/>
          <w:szCs w:val="19"/>
          <w:bdr w:val="none" w:sz="0" w:space="0" w:color="auto"/>
          <w:lang w:val="sk-SK"/>
        </w:rPr>
        <w:lastRenderedPageBreak/>
        <w:t>Hodnotiteľ vyhodnotí túto časť kritéria ako „nie“ pokiaľ Index bonity za rok n spadá do intervalu ≤ 0! Pokiaľ je výsledná hodnota indexu &gt; 0, hodnotiteľ uvedie hodnotenie „áno“.</w:t>
      </w:r>
    </w:p>
    <w:p w14:paraId="4EBC43A3" w14:textId="77777777" w:rsidR="00E22630" w:rsidRDefault="00E22630"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7055147" w14:textId="77777777" w:rsidR="00FF6E98" w:rsidRPr="004058EF"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620BD13B"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A66A65D"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4F092722"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D2F2C2D" w14:textId="77777777" w:rsidR="00FF6E98" w:rsidRPr="004058EF"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05BE989D" w14:textId="77777777" w:rsidR="00FF6E98" w:rsidRDefault="00FF6E98" w:rsidP="00FF6E98">
      <w:pPr>
        <w:spacing w:after="0" w:line="276" w:lineRule="auto"/>
        <w:rPr>
          <w:rFonts w:ascii="Arial" w:hAnsi="Arial" w:cs="Arial"/>
          <w:color w:val="000000" w:themeColor="text1"/>
          <w:sz w:val="19"/>
          <w:szCs w:val="19"/>
          <w:u w:val="single"/>
        </w:rPr>
      </w:pPr>
    </w:p>
    <w:p w14:paraId="7BF15F7A"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75E8BE1C" w14:textId="77777777" w:rsidR="00FF6E98" w:rsidRPr="0081685B" w:rsidRDefault="00FF6E98" w:rsidP="00FF6E98">
      <w:pPr>
        <w:pStyle w:val="Predvolen"/>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7CD21C7F" w14:textId="77777777" w:rsidR="00FF6E98" w:rsidRPr="0081685B" w:rsidRDefault="00FF6E98" w:rsidP="00FF6E98">
      <w:pPr>
        <w:pStyle w:val="Predvolen"/>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239C3CBC" w14:textId="77777777" w:rsidR="00FF6E98" w:rsidRPr="0081685B" w:rsidRDefault="00FF6E98" w:rsidP="00FF6E98">
      <w:pPr>
        <w:pStyle w:val="Predvolen"/>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3BD2B0DE"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1CD813CF"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87CB9E7"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53F49441"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8E86A70"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374828F3" w14:textId="77777777" w:rsidR="00FF6E98" w:rsidRPr="0081685B" w:rsidRDefault="00FF6E98" w:rsidP="00FF6E98">
      <w:pPr>
        <w:spacing w:after="0" w:line="276" w:lineRule="auto"/>
        <w:jc w:val="both"/>
        <w:rPr>
          <w:rFonts w:ascii="Arial" w:hAnsi="Arial" w:cs="Arial"/>
          <w:color w:val="000000" w:themeColor="text1"/>
          <w:sz w:val="19"/>
          <w:szCs w:val="19"/>
        </w:rPr>
      </w:pPr>
    </w:p>
    <w:p w14:paraId="6657B915" w14:textId="77777777" w:rsidR="00FF6E98" w:rsidRPr="0081685B" w:rsidRDefault="00FF6E98" w:rsidP="00FF6E98">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4E644D6B" w14:textId="77777777" w:rsidR="00FF6E98" w:rsidRPr="0081685B" w:rsidRDefault="00FF6E98" w:rsidP="00FF6E98">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78FAE632" w14:textId="77777777" w:rsidR="00FF6E98" w:rsidRPr="0081685B" w:rsidRDefault="00FF6E98" w:rsidP="00FF6E98">
      <w:pPr>
        <w:spacing w:after="0" w:line="276" w:lineRule="auto"/>
        <w:jc w:val="both"/>
        <w:rPr>
          <w:rFonts w:ascii="Arial" w:hAnsi="Arial" w:cs="Arial"/>
          <w:color w:val="000000" w:themeColor="text1"/>
          <w:sz w:val="19"/>
          <w:szCs w:val="19"/>
        </w:rPr>
      </w:pPr>
    </w:p>
    <w:p w14:paraId="4C5E14AF" w14:textId="77777777" w:rsidR="00FF6E98" w:rsidRPr="0081685B" w:rsidRDefault="00FF6E98" w:rsidP="00FF6E98">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504C559D"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B7D5249"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31CA83BA"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412C3BCE" w14:textId="77777777" w:rsidR="00FF6E98" w:rsidRPr="0081685B" w:rsidRDefault="00FF6E98" w:rsidP="00FF6E98">
      <w:pPr>
        <w:spacing w:after="0" w:line="276" w:lineRule="auto"/>
        <w:jc w:val="both"/>
        <w:rPr>
          <w:rFonts w:ascii="Arial" w:hAnsi="Arial" w:cs="Arial"/>
          <w:b/>
          <w:color w:val="000000" w:themeColor="text1"/>
          <w:sz w:val="19"/>
          <w:szCs w:val="19"/>
        </w:rPr>
      </w:pPr>
    </w:p>
    <w:p w14:paraId="58FF2161" w14:textId="77777777" w:rsidR="00FF6E98" w:rsidRPr="0081685B" w:rsidRDefault="00FF6E98" w:rsidP="00FF6E98">
      <w:pPr>
        <w:spacing w:after="0" w:line="276" w:lineRule="auto"/>
        <w:jc w:val="both"/>
        <w:rPr>
          <w:rFonts w:ascii="Arial" w:hAnsi="Arial" w:cs="Arial"/>
          <w:color w:val="000000" w:themeColor="text1"/>
          <w:sz w:val="19"/>
          <w:szCs w:val="19"/>
        </w:rPr>
      </w:pPr>
      <w:r w:rsidRPr="0081685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54BDD8B1" w14:textId="77777777" w:rsidR="00FF6E98" w:rsidRPr="003C6DE1" w:rsidRDefault="00FF6E98" w:rsidP="001A6468">
      <w:pPr>
        <w:spacing w:before="120" w:after="120" w:line="288" w:lineRule="auto"/>
        <w:jc w:val="both"/>
        <w:rPr>
          <w:rFonts w:ascii="Arial" w:hAnsi="Arial" w:cs="Arial"/>
          <w:color w:val="000000" w:themeColor="text1"/>
          <w:sz w:val="19"/>
          <w:szCs w:val="19"/>
        </w:rPr>
      </w:pPr>
    </w:p>
    <w:tbl>
      <w:tblPr>
        <w:tblStyle w:val="TableGrid6"/>
        <w:tblW w:w="4982" w:type="pct"/>
        <w:tblLayout w:type="fixed"/>
        <w:tblLook w:val="04A0" w:firstRow="1" w:lastRow="0" w:firstColumn="1" w:lastColumn="0" w:noHBand="0" w:noVBand="1"/>
      </w:tblPr>
      <w:tblGrid>
        <w:gridCol w:w="570"/>
        <w:gridCol w:w="2559"/>
        <w:gridCol w:w="4392"/>
        <w:gridCol w:w="1513"/>
        <w:gridCol w:w="1489"/>
        <w:gridCol w:w="4549"/>
      </w:tblGrid>
      <w:tr w:rsidR="008956BB" w:rsidRPr="00797B60" w14:paraId="4590FA92" w14:textId="77777777" w:rsidTr="008956BB">
        <w:trPr>
          <w:trHeight w:val="397"/>
        </w:trPr>
        <w:tc>
          <w:tcPr>
            <w:tcW w:w="189" w:type="pct"/>
            <w:shd w:val="clear" w:color="auto" w:fill="DEEAF6" w:themeFill="accent1" w:themeFillTint="33"/>
            <w:vAlign w:val="center"/>
            <w:hideMark/>
          </w:tcPr>
          <w:p w14:paraId="77FEAC0B"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lastRenderedPageBreak/>
              <w:t>P.č.</w:t>
            </w:r>
          </w:p>
        </w:tc>
        <w:tc>
          <w:tcPr>
            <w:tcW w:w="849" w:type="pct"/>
            <w:shd w:val="clear" w:color="auto" w:fill="DEEAF6" w:themeFill="accent1" w:themeFillTint="33"/>
            <w:vAlign w:val="center"/>
            <w:hideMark/>
          </w:tcPr>
          <w:p w14:paraId="001B1A1C"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2AC55E3E"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70BD4198" w14:textId="77777777" w:rsidR="008956BB" w:rsidRPr="00797B60" w:rsidRDefault="008956BB" w:rsidP="00B01AB6">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278A60FA" w14:textId="77777777" w:rsidR="008956BB" w:rsidRPr="00797B60" w:rsidRDefault="008956BB" w:rsidP="00B01AB6">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shd w:val="clear" w:color="auto" w:fill="DEEAF6" w:themeFill="accent1" w:themeFillTint="33"/>
            <w:vAlign w:val="center"/>
            <w:hideMark/>
          </w:tcPr>
          <w:p w14:paraId="02B71AEF"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3735D" w:rsidRPr="00797B60" w14:paraId="4F75E19E" w14:textId="77777777" w:rsidTr="008956BB">
        <w:trPr>
          <w:trHeight w:val="589"/>
        </w:trPr>
        <w:tc>
          <w:tcPr>
            <w:tcW w:w="189" w:type="pct"/>
            <w:vMerge w:val="restart"/>
            <w:tcBorders>
              <w:top w:val="single" w:sz="4" w:space="0" w:color="auto"/>
              <w:left w:val="single" w:sz="4" w:space="0" w:color="auto"/>
              <w:bottom w:val="single" w:sz="4" w:space="0" w:color="auto"/>
              <w:right w:val="single" w:sz="4" w:space="0" w:color="auto"/>
            </w:tcBorders>
            <w:vAlign w:val="center"/>
          </w:tcPr>
          <w:p w14:paraId="65E99246"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4.4</w:t>
            </w:r>
          </w:p>
        </w:tc>
        <w:tc>
          <w:tcPr>
            <w:tcW w:w="849" w:type="pct"/>
            <w:vMerge w:val="restart"/>
            <w:tcBorders>
              <w:top w:val="single" w:sz="4" w:space="0" w:color="auto"/>
              <w:left w:val="single" w:sz="4" w:space="0" w:color="auto"/>
              <w:bottom w:val="single" w:sz="4" w:space="0" w:color="auto"/>
              <w:right w:val="single" w:sz="4" w:space="0" w:color="auto"/>
            </w:tcBorders>
            <w:vAlign w:val="center"/>
          </w:tcPr>
          <w:p w14:paraId="4C9D731A" w14:textId="77777777" w:rsidR="0073735D" w:rsidRPr="00797B60" w:rsidRDefault="0073735D" w:rsidP="00A3616C">
            <w:pPr>
              <w:spacing w:line="288" w:lineRule="auto"/>
              <w:rPr>
                <w:rFonts w:ascii="Arial" w:hAnsi="Arial" w:cs="Arial"/>
                <w:color w:val="000000" w:themeColor="text1"/>
                <w:sz w:val="19"/>
                <w:szCs w:val="19"/>
              </w:rPr>
            </w:pPr>
            <w:r w:rsidRPr="00797B60">
              <w:rPr>
                <w:rFonts w:ascii="Arial" w:eastAsia="Helvetica" w:hAnsi="Arial" w:cs="Arial"/>
                <w:color w:val="000000" w:themeColor="text1"/>
                <w:sz w:val="19"/>
                <w:szCs w:val="19"/>
              </w:rPr>
              <w:t>Miera vecnej oprávnenosti výdavkov projektu</w:t>
            </w:r>
          </w:p>
        </w:tc>
        <w:tc>
          <w:tcPr>
            <w:tcW w:w="1457" w:type="pct"/>
            <w:vMerge w:val="restart"/>
            <w:tcBorders>
              <w:top w:val="single" w:sz="4" w:space="0" w:color="auto"/>
              <w:left w:val="single" w:sz="4" w:space="0" w:color="auto"/>
              <w:bottom w:val="single" w:sz="4" w:space="0" w:color="auto"/>
              <w:right w:val="single" w:sz="4" w:space="0" w:color="auto"/>
            </w:tcBorders>
            <w:vAlign w:val="center"/>
          </w:tcPr>
          <w:p w14:paraId="4F5586F5" w14:textId="77777777" w:rsidR="0073735D" w:rsidRPr="00797B60" w:rsidRDefault="0073735D" w:rsidP="00F5735A">
            <w:pPr>
              <w:spacing w:line="288" w:lineRule="auto"/>
              <w:jc w:val="both"/>
              <w:rPr>
                <w:rFonts w:ascii="Arial" w:hAnsi="Arial" w:cs="Arial"/>
                <w:color w:val="000000" w:themeColor="text1"/>
                <w:sz w:val="19"/>
                <w:szCs w:val="19"/>
              </w:rPr>
            </w:pPr>
            <w:r w:rsidRPr="00797B60">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502" w:type="pct"/>
            <w:vMerge w:val="restart"/>
            <w:tcBorders>
              <w:top w:val="single" w:sz="4" w:space="0" w:color="auto"/>
              <w:left w:val="single" w:sz="4" w:space="0" w:color="auto"/>
              <w:bottom w:val="single" w:sz="4" w:space="0" w:color="auto"/>
              <w:right w:val="single" w:sz="4" w:space="0" w:color="auto"/>
            </w:tcBorders>
            <w:vAlign w:val="center"/>
          </w:tcPr>
          <w:p w14:paraId="1F274F08"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eastAsia="Helvetica" w:hAnsi="Arial" w:cs="Arial"/>
                <w:color w:val="000000" w:themeColor="text1"/>
                <w:sz w:val="19"/>
                <w:szCs w:val="19"/>
              </w:rPr>
              <w:t>Bodové kritérium</w:t>
            </w:r>
          </w:p>
        </w:tc>
        <w:tc>
          <w:tcPr>
            <w:tcW w:w="494" w:type="pct"/>
            <w:tcBorders>
              <w:top w:val="single" w:sz="4" w:space="0" w:color="auto"/>
              <w:left w:val="single" w:sz="4" w:space="0" w:color="auto"/>
              <w:bottom w:val="single" w:sz="4" w:space="0" w:color="auto"/>
              <w:right w:val="single" w:sz="4" w:space="0" w:color="auto"/>
            </w:tcBorders>
            <w:vAlign w:val="center"/>
          </w:tcPr>
          <w:p w14:paraId="420F9A35"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eastAsia="Helvetica" w:hAnsi="Arial" w:cs="Arial"/>
                <w:color w:val="000000" w:themeColor="text1"/>
                <w:sz w:val="19"/>
                <w:szCs w:val="19"/>
              </w:rPr>
              <w:t>6</w:t>
            </w:r>
          </w:p>
        </w:tc>
        <w:tc>
          <w:tcPr>
            <w:tcW w:w="1509" w:type="pct"/>
            <w:tcBorders>
              <w:top w:val="single" w:sz="4" w:space="0" w:color="auto"/>
              <w:left w:val="single" w:sz="4" w:space="0" w:color="auto"/>
              <w:bottom w:val="single" w:sz="4" w:space="0" w:color="auto"/>
              <w:right w:val="single" w:sz="4" w:space="0" w:color="auto"/>
            </w:tcBorders>
            <w:vAlign w:val="center"/>
          </w:tcPr>
          <w:p w14:paraId="6B9BB4D9" w14:textId="77777777" w:rsidR="0073735D" w:rsidRPr="00797B60" w:rsidRDefault="0073735D" w:rsidP="00F5735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95% a viac z finančnej hodnoty navrhovaných celkových výdavkov je vecne oprávnených.</w:t>
            </w:r>
          </w:p>
        </w:tc>
      </w:tr>
      <w:tr w:rsidR="0073735D" w:rsidRPr="00797B60" w14:paraId="3D37E17F" w14:textId="77777777" w:rsidTr="008956BB">
        <w:trPr>
          <w:trHeight w:val="292"/>
        </w:trPr>
        <w:tc>
          <w:tcPr>
            <w:tcW w:w="189" w:type="pct"/>
            <w:vMerge/>
            <w:tcBorders>
              <w:top w:val="single" w:sz="4" w:space="0" w:color="auto"/>
              <w:left w:val="single" w:sz="4" w:space="0" w:color="auto"/>
              <w:bottom w:val="single" w:sz="4" w:space="0" w:color="auto"/>
              <w:right w:val="single" w:sz="4" w:space="0" w:color="auto"/>
            </w:tcBorders>
            <w:vAlign w:val="center"/>
          </w:tcPr>
          <w:p w14:paraId="785D3CBE"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tcPr>
          <w:p w14:paraId="2BF036C4"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tcPr>
          <w:p w14:paraId="3971CCDA"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tcPr>
          <w:p w14:paraId="5DCCA441"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tcPr>
          <w:p w14:paraId="0EC64262"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r w:rsidRPr="00797B60">
              <w:rPr>
                <w:rFonts w:ascii="Arial" w:eastAsia="Helvetica" w:hAnsi="Arial" w:cs="Arial"/>
                <w:color w:val="000000" w:themeColor="text1"/>
                <w:sz w:val="19"/>
                <w:szCs w:val="19"/>
              </w:rPr>
              <w:t>4</w:t>
            </w:r>
          </w:p>
        </w:tc>
        <w:tc>
          <w:tcPr>
            <w:tcW w:w="1509" w:type="pct"/>
            <w:tcBorders>
              <w:top w:val="single" w:sz="4" w:space="0" w:color="auto"/>
              <w:left w:val="single" w:sz="4" w:space="0" w:color="auto"/>
              <w:bottom w:val="single" w:sz="4" w:space="0" w:color="auto"/>
              <w:right w:val="single" w:sz="4" w:space="0" w:color="auto"/>
            </w:tcBorders>
            <w:vAlign w:val="center"/>
          </w:tcPr>
          <w:p w14:paraId="66ED6B3D" w14:textId="77777777" w:rsidR="0073735D" w:rsidRPr="00797B60" w:rsidRDefault="0073735D" w:rsidP="00F5735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90% až do 95% z finančnej hodnoty navrhovaných celkových výdavkov je vecne oprávnených.</w:t>
            </w:r>
          </w:p>
        </w:tc>
      </w:tr>
      <w:tr w:rsidR="0073735D" w:rsidRPr="00797B60" w14:paraId="3464D5CB" w14:textId="77777777" w:rsidTr="008956BB">
        <w:trPr>
          <w:trHeight w:val="360"/>
        </w:trPr>
        <w:tc>
          <w:tcPr>
            <w:tcW w:w="189" w:type="pct"/>
            <w:vMerge/>
            <w:tcBorders>
              <w:top w:val="single" w:sz="4" w:space="0" w:color="auto"/>
              <w:left w:val="single" w:sz="4" w:space="0" w:color="auto"/>
              <w:bottom w:val="single" w:sz="4" w:space="0" w:color="auto"/>
              <w:right w:val="single" w:sz="4" w:space="0" w:color="auto"/>
            </w:tcBorders>
            <w:vAlign w:val="center"/>
          </w:tcPr>
          <w:p w14:paraId="23D292EA"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tcPr>
          <w:p w14:paraId="605AE350"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tcPr>
          <w:p w14:paraId="19CF58C5"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tcPr>
          <w:p w14:paraId="428D35D6"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tcPr>
          <w:p w14:paraId="3E573C64"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r w:rsidRPr="00797B60">
              <w:rPr>
                <w:rFonts w:ascii="Arial" w:eastAsia="Helvetica" w:hAnsi="Arial" w:cs="Arial"/>
                <w:color w:val="000000" w:themeColor="text1"/>
                <w:sz w:val="19"/>
                <w:szCs w:val="19"/>
              </w:rPr>
              <w:t>2</w:t>
            </w:r>
          </w:p>
        </w:tc>
        <w:tc>
          <w:tcPr>
            <w:tcW w:w="1509" w:type="pct"/>
            <w:tcBorders>
              <w:top w:val="single" w:sz="4" w:space="0" w:color="auto"/>
              <w:left w:val="single" w:sz="4" w:space="0" w:color="auto"/>
              <w:bottom w:val="single" w:sz="4" w:space="0" w:color="auto"/>
              <w:right w:val="single" w:sz="4" w:space="0" w:color="auto"/>
            </w:tcBorders>
            <w:vAlign w:val="center"/>
          </w:tcPr>
          <w:p w14:paraId="33B4A684" w14:textId="77777777" w:rsidR="0073735D" w:rsidRPr="00797B60" w:rsidRDefault="0073735D" w:rsidP="00F5735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80% až do 90% z finančnej hodnoty navrhovaných celkových výdavkov je vecne oprávnených.</w:t>
            </w:r>
          </w:p>
        </w:tc>
      </w:tr>
      <w:tr w:rsidR="0073735D" w:rsidRPr="00797B60" w14:paraId="767AF99C" w14:textId="77777777" w:rsidTr="008956BB">
        <w:trPr>
          <w:trHeight w:val="556"/>
        </w:trPr>
        <w:tc>
          <w:tcPr>
            <w:tcW w:w="189" w:type="pct"/>
            <w:vMerge/>
            <w:tcBorders>
              <w:top w:val="single" w:sz="4" w:space="0" w:color="auto"/>
              <w:left w:val="single" w:sz="4" w:space="0" w:color="auto"/>
              <w:bottom w:val="single" w:sz="4" w:space="0" w:color="auto"/>
              <w:right w:val="single" w:sz="4" w:space="0" w:color="auto"/>
            </w:tcBorders>
            <w:vAlign w:val="center"/>
          </w:tcPr>
          <w:p w14:paraId="1B6A9D4C"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tcPr>
          <w:p w14:paraId="64212A33"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tcPr>
          <w:p w14:paraId="675CCC34"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tcPr>
          <w:p w14:paraId="6E12D362"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tcPr>
          <w:p w14:paraId="63445767"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r w:rsidRPr="00797B60">
              <w:rPr>
                <w:rFonts w:ascii="Arial" w:eastAsia="Helvetica" w:hAnsi="Arial" w:cs="Arial"/>
                <w:color w:val="000000" w:themeColor="text1"/>
                <w:sz w:val="19"/>
                <w:szCs w:val="19"/>
              </w:rPr>
              <w:t>0</w:t>
            </w:r>
          </w:p>
        </w:tc>
        <w:tc>
          <w:tcPr>
            <w:tcW w:w="1509" w:type="pct"/>
            <w:tcBorders>
              <w:top w:val="single" w:sz="4" w:space="0" w:color="auto"/>
              <w:left w:val="single" w:sz="4" w:space="0" w:color="auto"/>
              <w:bottom w:val="single" w:sz="4" w:space="0" w:color="auto"/>
              <w:right w:val="single" w:sz="4" w:space="0" w:color="auto"/>
            </w:tcBorders>
            <w:vAlign w:val="center"/>
          </w:tcPr>
          <w:p w14:paraId="4FD9ED8C" w14:textId="77777777" w:rsidR="0073735D" w:rsidRPr="00797B60" w:rsidRDefault="0073735D" w:rsidP="00F5735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70% až do 80% z finančnej hodnoty navrhovaných celkových výdavkov je vecne oprávnených.</w:t>
            </w:r>
          </w:p>
        </w:tc>
      </w:tr>
    </w:tbl>
    <w:p w14:paraId="66C6C922" w14:textId="646937E3"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najmä informácie uvedené v častiach ŽoNFP: 11. Rozpočet projektu, príloha Opis projektu, príloha Rozpočet projektu.</w:t>
      </w:r>
    </w:p>
    <w:p w14:paraId="731F1A1B" w14:textId="77777777" w:rsidR="004E0039" w:rsidRPr="00797B60"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797B60">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0B396836" w14:textId="778EF1DA" w:rsidR="004E0039" w:rsidRPr="00797B60"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797B60">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w:t>
      </w:r>
      <w:r w:rsidR="005266B2">
        <w:rPr>
          <w:rFonts w:ascii="Arial" w:eastAsiaTheme="minorHAnsi" w:hAnsi="Arial" w:cs="Arial"/>
          <w:color w:val="000000" w:themeColor="text1"/>
          <w:sz w:val="19"/>
          <w:szCs w:val="19"/>
          <w:bdr w:val="none" w:sz="0" w:space="0" w:color="auto"/>
          <w:lang w:val="sk-SK"/>
        </w:rPr>
        <w:t>1</w:t>
      </w:r>
      <w:r w:rsidRPr="00797B60">
        <w:rPr>
          <w:rFonts w:ascii="Arial" w:eastAsiaTheme="minorHAnsi" w:hAnsi="Arial" w:cs="Arial"/>
          <w:color w:val="000000" w:themeColor="text1"/>
          <w:sz w:val="19"/>
          <w:szCs w:val="19"/>
          <w:bdr w:val="none" w:sz="0" w:space="0" w:color="auto"/>
          <w:lang w:val="sk-SK"/>
        </w:rPr>
        <w:t xml:space="preserve"> a 4.</w:t>
      </w:r>
      <w:r w:rsidR="005266B2">
        <w:rPr>
          <w:rFonts w:ascii="Arial" w:eastAsiaTheme="minorHAnsi" w:hAnsi="Arial" w:cs="Arial"/>
          <w:color w:val="000000" w:themeColor="text1"/>
          <w:sz w:val="19"/>
          <w:szCs w:val="19"/>
          <w:bdr w:val="none" w:sz="0" w:space="0" w:color="auto"/>
          <w:lang w:val="sk-SK"/>
        </w:rPr>
        <w:t>2</w:t>
      </w:r>
      <w:r w:rsidRPr="00797B60">
        <w:rPr>
          <w:rFonts w:ascii="Arial" w:eastAsiaTheme="minorHAnsi" w:hAnsi="Arial" w:cs="Arial"/>
          <w:color w:val="000000" w:themeColor="text1"/>
          <w:sz w:val="19"/>
          <w:szCs w:val="19"/>
          <w:bdr w:val="none" w:sz="0" w:space="0" w:color="auto"/>
          <w:lang w:val="sk-SK"/>
        </w:rPr>
        <w:t>) z finančnej hodnoty navrhovaných celkových výdavkov. Hodnotiteľ priradí príslušnú bodovú hodnotu (6,4,2,0) v zmysle popisu aplikácie hodnotiaceho kritéria.</w:t>
      </w:r>
    </w:p>
    <w:p w14:paraId="345F9066" w14:textId="77777777" w:rsidR="004E0039"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079A1C1F" w14:textId="77777777" w:rsidR="00FF6E98" w:rsidRDefault="00FF6E98" w:rsidP="001A6468">
      <w:pPr>
        <w:spacing w:before="120" w:after="120" w:line="288" w:lineRule="auto"/>
        <w:jc w:val="both"/>
        <w:rPr>
          <w:rFonts w:ascii="Arial" w:hAnsi="Arial" w:cs="Arial"/>
          <w:color w:val="000000" w:themeColor="text1"/>
          <w:sz w:val="19"/>
          <w:szCs w:val="19"/>
        </w:rPr>
      </w:pPr>
    </w:p>
    <w:p w14:paraId="0FB11549" w14:textId="77777777" w:rsidR="00FF6E98" w:rsidRDefault="00FF6E98" w:rsidP="001A6468">
      <w:pPr>
        <w:spacing w:before="120" w:after="120" w:line="288" w:lineRule="auto"/>
        <w:jc w:val="both"/>
        <w:rPr>
          <w:rFonts w:ascii="Arial" w:hAnsi="Arial" w:cs="Arial"/>
          <w:color w:val="000000" w:themeColor="text1"/>
          <w:sz w:val="19"/>
          <w:szCs w:val="19"/>
        </w:rPr>
      </w:pPr>
    </w:p>
    <w:p w14:paraId="16552A1D" w14:textId="77777777" w:rsidR="00FF6E98" w:rsidRDefault="00FF6E98" w:rsidP="001A6468">
      <w:pPr>
        <w:spacing w:before="120" w:after="120" w:line="288" w:lineRule="auto"/>
        <w:jc w:val="both"/>
        <w:rPr>
          <w:rFonts w:ascii="Arial" w:hAnsi="Arial" w:cs="Arial"/>
          <w:color w:val="000000" w:themeColor="text1"/>
          <w:sz w:val="19"/>
          <w:szCs w:val="19"/>
        </w:rPr>
      </w:pPr>
    </w:p>
    <w:p w14:paraId="6C05BE89" w14:textId="77777777" w:rsidR="00FF6E98" w:rsidRDefault="00FF6E98" w:rsidP="001A6468">
      <w:pPr>
        <w:spacing w:before="120" w:after="120" w:line="288" w:lineRule="auto"/>
        <w:jc w:val="both"/>
        <w:rPr>
          <w:rFonts w:ascii="Arial" w:hAnsi="Arial" w:cs="Arial"/>
          <w:color w:val="000000" w:themeColor="text1"/>
          <w:sz w:val="19"/>
          <w:szCs w:val="19"/>
        </w:rPr>
      </w:pPr>
    </w:p>
    <w:p w14:paraId="2BBD7968" w14:textId="77777777" w:rsidR="00FF6E98" w:rsidRDefault="00FF6E98" w:rsidP="001A6468">
      <w:pPr>
        <w:spacing w:before="120" w:after="120" w:line="288" w:lineRule="auto"/>
        <w:jc w:val="both"/>
        <w:rPr>
          <w:rFonts w:ascii="Arial" w:hAnsi="Arial" w:cs="Arial"/>
          <w:color w:val="000000" w:themeColor="text1"/>
          <w:sz w:val="19"/>
          <w:szCs w:val="19"/>
        </w:rPr>
      </w:pPr>
    </w:p>
    <w:p w14:paraId="1FF9B78B" w14:textId="77777777" w:rsidR="00FF6E98" w:rsidRDefault="00FF6E98" w:rsidP="001A6468">
      <w:pPr>
        <w:spacing w:before="120" w:after="120" w:line="288" w:lineRule="auto"/>
        <w:jc w:val="both"/>
        <w:rPr>
          <w:rFonts w:ascii="Arial" w:hAnsi="Arial" w:cs="Arial"/>
          <w:color w:val="000000" w:themeColor="text1"/>
          <w:sz w:val="19"/>
          <w:szCs w:val="19"/>
        </w:rPr>
      </w:pPr>
    </w:p>
    <w:p w14:paraId="796C4D81" w14:textId="77777777" w:rsidR="00FF6E98" w:rsidRDefault="00FF6E98" w:rsidP="001A6468">
      <w:pPr>
        <w:spacing w:before="120" w:after="120" w:line="288" w:lineRule="auto"/>
        <w:jc w:val="both"/>
        <w:rPr>
          <w:rFonts w:ascii="Arial" w:hAnsi="Arial" w:cs="Arial"/>
          <w:color w:val="000000" w:themeColor="text1"/>
          <w:sz w:val="19"/>
          <w:szCs w:val="19"/>
        </w:rPr>
      </w:pPr>
    </w:p>
    <w:p w14:paraId="7BAB078F" w14:textId="77777777" w:rsidR="00FF6E98" w:rsidRDefault="00FF6E98" w:rsidP="001A6468">
      <w:pPr>
        <w:spacing w:before="120" w:after="120" w:line="288" w:lineRule="auto"/>
        <w:jc w:val="both"/>
        <w:rPr>
          <w:rFonts w:ascii="Arial" w:hAnsi="Arial" w:cs="Arial"/>
          <w:color w:val="000000" w:themeColor="text1"/>
          <w:sz w:val="19"/>
          <w:szCs w:val="19"/>
        </w:rPr>
      </w:pPr>
    </w:p>
    <w:tbl>
      <w:tblPr>
        <w:tblStyle w:val="TableGrid6"/>
        <w:tblW w:w="5000" w:type="pct"/>
        <w:tblLayout w:type="fixed"/>
        <w:tblLook w:val="04A0" w:firstRow="1" w:lastRow="0" w:firstColumn="1" w:lastColumn="0" w:noHBand="0" w:noVBand="1"/>
      </w:tblPr>
      <w:tblGrid>
        <w:gridCol w:w="570"/>
        <w:gridCol w:w="2088"/>
        <w:gridCol w:w="3117"/>
        <w:gridCol w:w="1513"/>
        <w:gridCol w:w="1488"/>
        <w:gridCol w:w="6350"/>
      </w:tblGrid>
      <w:tr w:rsidR="008956BB" w:rsidRPr="00797B60" w14:paraId="683DBF2E" w14:textId="77777777" w:rsidTr="00A3616C">
        <w:trPr>
          <w:trHeight w:val="397"/>
        </w:trPr>
        <w:tc>
          <w:tcPr>
            <w:tcW w:w="188" w:type="pct"/>
            <w:shd w:val="clear" w:color="auto" w:fill="DEEAF6" w:themeFill="accent1" w:themeFillTint="33"/>
            <w:hideMark/>
          </w:tcPr>
          <w:p w14:paraId="5133560C" w14:textId="77777777" w:rsidR="008956BB" w:rsidRPr="00797B60" w:rsidRDefault="008956BB" w:rsidP="008956BB">
            <w:pPr>
              <w:widowControl w:val="0"/>
              <w:spacing w:before="120"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690" w:type="pct"/>
            <w:shd w:val="clear" w:color="auto" w:fill="DEEAF6" w:themeFill="accent1" w:themeFillTint="33"/>
            <w:hideMark/>
          </w:tcPr>
          <w:p w14:paraId="3978DEA8" w14:textId="77777777" w:rsidR="008956BB" w:rsidRPr="00797B60" w:rsidRDefault="008956BB" w:rsidP="008956BB">
            <w:pPr>
              <w:widowControl w:val="0"/>
              <w:spacing w:before="120"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030" w:type="pct"/>
            <w:shd w:val="clear" w:color="auto" w:fill="DEEAF6" w:themeFill="accent1" w:themeFillTint="33"/>
            <w:hideMark/>
          </w:tcPr>
          <w:p w14:paraId="6D0293C4" w14:textId="77777777" w:rsidR="008956BB" w:rsidRPr="00797B60" w:rsidRDefault="008956BB" w:rsidP="008956BB">
            <w:pPr>
              <w:widowControl w:val="0"/>
              <w:spacing w:before="120"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0" w:type="pct"/>
            <w:shd w:val="clear" w:color="auto" w:fill="DEEAF6" w:themeFill="accent1" w:themeFillTint="33"/>
            <w:hideMark/>
          </w:tcPr>
          <w:p w14:paraId="16EBC403" w14:textId="77777777" w:rsidR="008956BB" w:rsidRPr="00797B60" w:rsidRDefault="008956BB" w:rsidP="008956BB">
            <w:pPr>
              <w:widowControl w:val="0"/>
              <w:spacing w:before="120"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2" w:type="pct"/>
            <w:shd w:val="clear" w:color="auto" w:fill="DEEAF6" w:themeFill="accent1" w:themeFillTint="33"/>
            <w:hideMark/>
          </w:tcPr>
          <w:p w14:paraId="6DCB59AA" w14:textId="77777777" w:rsidR="008956BB" w:rsidRPr="00797B60" w:rsidRDefault="008956BB" w:rsidP="008956BB">
            <w:pPr>
              <w:widowControl w:val="0"/>
              <w:spacing w:before="120" w:after="120" w:line="288" w:lineRule="auto"/>
              <w:ind w:right="130" w:firstLine="29"/>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2099" w:type="pct"/>
            <w:shd w:val="clear" w:color="auto" w:fill="DEEAF6" w:themeFill="accent1" w:themeFillTint="33"/>
            <w:hideMark/>
          </w:tcPr>
          <w:p w14:paraId="2D3BBFE7" w14:textId="77777777" w:rsidR="008956BB" w:rsidRPr="00797B60" w:rsidRDefault="008956BB" w:rsidP="008956BB">
            <w:pPr>
              <w:widowControl w:val="0"/>
              <w:spacing w:before="120"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3735D" w:rsidRPr="00797B60" w14:paraId="0FF986C4" w14:textId="77777777" w:rsidTr="00A3616C">
        <w:trPr>
          <w:trHeight w:val="121"/>
        </w:trPr>
        <w:tc>
          <w:tcPr>
            <w:tcW w:w="188" w:type="pct"/>
            <w:vMerge w:val="restart"/>
            <w:tcBorders>
              <w:top w:val="single" w:sz="4" w:space="0" w:color="auto"/>
              <w:left w:val="single" w:sz="4" w:space="0" w:color="auto"/>
              <w:right w:val="single" w:sz="4" w:space="0" w:color="auto"/>
            </w:tcBorders>
            <w:vAlign w:val="center"/>
          </w:tcPr>
          <w:p w14:paraId="23DC45BE" w14:textId="77777777" w:rsidR="0073735D" w:rsidRPr="00797B60" w:rsidRDefault="0073735D" w:rsidP="00A3616C">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 xml:space="preserve"> 4.5</w:t>
            </w:r>
          </w:p>
        </w:tc>
        <w:tc>
          <w:tcPr>
            <w:tcW w:w="690" w:type="pct"/>
            <w:vMerge w:val="restart"/>
            <w:tcBorders>
              <w:top w:val="single" w:sz="4" w:space="0" w:color="auto"/>
              <w:left w:val="single" w:sz="4" w:space="0" w:color="auto"/>
              <w:right w:val="single" w:sz="4" w:space="0" w:color="auto"/>
            </w:tcBorders>
            <w:vAlign w:val="center"/>
          </w:tcPr>
          <w:p w14:paraId="546C516E" w14:textId="77777777" w:rsidR="0073735D" w:rsidRPr="00797B60" w:rsidRDefault="0073735D" w:rsidP="00A3616C">
            <w:pPr>
              <w:spacing w:line="288" w:lineRule="auto"/>
              <w:rPr>
                <w:rFonts w:ascii="Arial" w:hAnsi="Arial" w:cs="Arial"/>
                <w:color w:val="000000" w:themeColor="text1"/>
                <w:sz w:val="19"/>
                <w:szCs w:val="19"/>
              </w:rPr>
            </w:pPr>
            <w:r w:rsidRPr="00797B60">
              <w:rPr>
                <w:rFonts w:ascii="Arial" w:eastAsia="Helvetica" w:hAnsi="Arial" w:cs="Arial"/>
                <w:color w:val="000000" w:themeColor="text1"/>
                <w:sz w:val="19"/>
                <w:szCs w:val="19"/>
              </w:rPr>
              <w:t>Štruktúra a správnosť rozpočtu</w:t>
            </w:r>
          </w:p>
        </w:tc>
        <w:tc>
          <w:tcPr>
            <w:tcW w:w="1030" w:type="pct"/>
            <w:vMerge w:val="restart"/>
            <w:tcBorders>
              <w:top w:val="single" w:sz="4" w:space="0" w:color="auto"/>
              <w:left w:val="single" w:sz="4" w:space="0" w:color="auto"/>
              <w:right w:val="single" w:sz="4" w:space="0" w:color="auto"/>
            </w:tcBorders>
            <w:vAlign w:val="center"/>
          </w:tcPr>
          <w:p w14:paraId="5A7CC6C5" w14:textId="77777777" w:rsidR="0073735D" w:rsidRPr="00797B60" w:rsidRDefault="0073735D" w:rsidP="00F5735A">
            <w:pPr>
              <w:spacing w:line="288" w:lineRule="auto"/>
              <w:jc w:val="both"/>
              <w:rPr>
                <w:rFonts w:ascii="Arial" w:hAnsi="Arial" w:cs="Arial"/>
                <w:color w:val="000000" w:themeColor="text1"/>
                <w:sz w:val="19"/>
                <w:szCs w:val="19"/>
              </w:rPr>
            </w:pPr>
            <w:r w:rsidRPr="00797B60">
              <w:rPr>
                <w:rFonts w:ascii="Arial" w:eastAsia="Helvetica" w:hAnsi="Arial" w:cs="Arial"/>
                <w:color w:val="000000" w:themeColor="text1"/>
                <w:sz w:val="19"/>
                <w:szCs w:val="19"/>
              </w:rPr>
              <w:t xml:space="preserve">Posudzuje či sú jednotlivé výdavky zrozumiteľné, </w:t>
            </w:r>
            <w:r w:rsidRPr="00797B60">
              <w:rPr>
                <w:rFonts w:ascii="Arial" w:eastAsia="Helvetica" w:hAnsi="Arial" w:cs="Arial"/>
                <w:color w:val="000000" w:themeColor="text1"/>
                <w:sz w:val="19"/>
                <w:szCs w:val="19"/>
              </w:rPr>
              <w:lastRenderedPageBreak/>
              <w:t>matematicky správne, dostatočne podrobne špecifikované a správne priradené k skupinám oprávnených výdavkov.</w:t>
            </w:r>
          </w:p>
        </w:tc>
        <w:tc>
          <w:tcPr>
            <w:tcW w:w="500" w:type="pct"/>
            <w:vMerge w:val="restart"/>
            <w:tcBorders>
              <w:top w:val="single" w:sz="4" w:space="0" w:color="auto"/>
              <w:left w:val="single" w:sz="4" w:space="0" w:color="auto"/>
              <w:right w:val="single" w:sz="4" w:space="0" w:color="auto"/>
            </w:tcBorders>
            <w:vAlign w:val="center"/>
          </w:tcPr>
          <w:p w14:paraId="7FE25D49" w14:textId="77777777" w:rsidR="0073735D" w:rsidRPr="00797B60" w:rsidRDefault="0073735D" w:rsidP="00A3616C">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lastRenderedPageBreak/>
              <w:t>Bodové kritérium</w:t>
            </w:r>
          </w:p>
          <w:p w14:paraId="2A21C50A" w14:textId="77777777" w:rsidR="0073735D" w:rsidRPr="00797B60" w:rsidRDefault="0073735D" w:rsidP="00A3616C">
            <w:pPr>
              <w:spacing w:line="288" w:lineRule="auto"/>
              <w:jc w:val="center"/>
              <w:rPr>
                <w:rFonts w:ascii="Arial" w:hAnsi="Arial" w:cs="Arial"/>
                <w:color w:val="000000" w:themeColor="text1"/>
                <w:sz w:val="19"/>
                <w:szCs w:val="19"/>
              </w:rPr>
            </w:pPr>
          </w:p>
        </w:tc>
        <w:tc>
          <w:tcPr>
            <w:tcW w:w="492" w:type="pct"/>
            <w:tcBorders>
              <w:top w:val="single" w:sz="4" w:space="0" w:color="auto"/>
              <w:left w:val="single" w:sz="4" w:space="0" w:color="auto"/>
              <w:bottom w:val="single" w:sz="4" w:space="0" w:color="auto"/>
              <w:right w:val="single" w:sz="4" w:space="0" w:color="auto"/>
            </w:tcBorders>
            <w:vAlign w:val="center"/>
          </w:tcPr>
          <w:p w14:paraId="6C90CC80"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eastAsia="Helvetica" w:hAnsi="Arial" w:cs="Arial"/>
                <w:color w:val="000000" w:themeColor="text1"/>
                <w:sz w:val="19"/>
                <w:szCs w:val="19"/>
              </w:rPr>
              <w:lastRenderedPageBreak/>
              <w:t>4</w:t>
            </w:r>
          </w:p>
        </w:tc>
        <w:tc>
          <w:tcPr>
            <w:tcW w:w="2099" w:type="pct"/>
            <w:tcBorders>
              <w:top w:val="single" w:sz="4" w:space="0" w:color="auto"/>
              <w:left w:val="single" w:sz="4" w:space="0" w:color="auto"/>
              <w:bottom w:val="single" w:sz="4" w:space="0" w:color="auto"/>
              <w:right w:val="single" w:sz="4" w:space="0" w:color="auto"/>
            </w:tcBorders>
            <w:vAlign w:val="center"/>
          </w:tcPr>
          <w:p w14:paraId="0A02295D" w14:textId="77777777" w:rsidR="0073735D" w:rsidRPr="00797B60" w:rsidRDefault="0073735D" w:rsidP="00F5735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 xml:space="preserve">Rozpočet je matematicky správny, jednotlivé položky sú  zrozumiteľné, dostatočne podrobne špecifikované a správne priradené k skupinám </w:t>
            </w:r>
            <w:r w:rsidRPr="00797B60">
              <w:rPr>
                <w:rFonts w:ascii="Arial" w:eastAsia="Helvetica" w:hAnsi="Arial" w:cs="Arial"/>
                <w:color w:val="000000" w:themeColor="text1"/>
                <w:sz w:val="19"/>
                <w:szCs w:val="19"/>
              </w:rPr>
              <w:lastRenderedPageBreak/>
              <w:t>oprávnených výdavkov. Prípadné nedostatky sa týkajú iba individuálnych položiek a nespôsobujú odchýlku väčšiu než 1% z výšky celkového navrhovaného rozpočtu.</w:t>
            </w:r>
          </w:p>
        </w:tc>
      </w:tr>
      <w:tr w:rsidR="0073735D" w:rsidRPr="00797B60" w14:paraId="33A8AD03" w14:textId="77777777" w:rsidTr="00A3616C">
        <w:trPr>
          <w:trHeight w:val="150"/>
        </w:trPr>
        <w:tc>
          <w:tcPr>
            <w:tcW w:w="188" w:type="pct"/>
            <w:vMerge/>
            <w:tcBorders>
              <w:left w:val="single" w:sz="4" w:space="0" w:color="auto"/>
              <w:right w:val="single" w:sz="4" w:space="0" w:color="auto"/>
            </w:tcBorders>
            <w:vAlign w:val="center"/>
          </w:tcPr>
          <w:p w14:paraId="72B3C698" w14:textId="77777777" w:rsidR="0073735D" w:rsidRPr="00797B60" w:rsidRDefault="0073735D" w:rsidP="00A3616C">
            <w:pPr>
              <w:spacing w:line="288" w:lineRule="auto"/>
              <w:rPr>
                <w:rFonts w:ascii="Arial" w:hAnsi="Arial" w:cs="Arial"/>
                <w:color w:val="000000" w:themeColor="text1"/>
                <w:sz w:val="19"/>
                <w:szCs w:val="19"/>
              </w:rPr>
            </w:pPr>
          </w:p>
        </w:tc>
        <w:tc>
          <w:tcPr>
            <w:tcW w:w="690" w:type="pct"/>
            <w:vMerge/>
            <w:tcBorders>
              <w:left w:val="single" w:sz="4" w:space="0" w:color="auto"/>
              <w:right w:val="single" w:sz="4" w:space="0" w:color="auto"/>
            </w:tcBorders>
            <w:vAlign w:val="center"/>
          </w:tcPr>
          <w:p w14:paraId="75D6BAAA" w14:textId="77777777" w:rsidR="0073735D" w:rsidRPr="00797B60" w:rsidRDefault="0073735D" w:rsidP="00A3616C">
            <w:pPr>
              <w:spacing w:line="288" w:lineRule="auto"/>
              <w:rPr>
                <w:rFonts w:ascii="Arial" w:hAnsi="Arial" w:cs="Arial"/>
                <w:color w:val="000000" w:themeColor="text1"/>
                <w:sz w:val="19"/>
                <w:szCs w:val="19"/>
              </w:rPr>
            </w:pPr>
          </w:p>
        </w:tc>
        <w:tc>
          <w:tcPr>
            <w:tcW w:w="1030" w:type="pct"/>
            <w:vMerge/>
            <w:tcBorders>
              <w:left w:val="single" w:sz="4" w:space="0" w:color="auto"/>
              <w:right w:val="single" w:sz="4" w:space="0" w:color="auto"/>
            </w:tcBorders>
            <w:vAlign w:val="center"/>
          </w:tcPr>
          <w:p w14:paraId="49C3F8EE" w14:textId="77777777" w:rsidR="0073735D" w:rsidRPr="00797B60" w:rsidRDefault="0073735D" w:rsidP="00A3616C">
            <w:pPr>
              <w:spacing w:line="288" w:lineRule="auto"/>
              <w:rPr>
                <w:rFonts w:ascii="Arial" w:hAnsi="Arial" w:cs="Arial"/>
                <w:color w:val="000000" w:themeColor="text1"/>
                <w:sz w:val="19"/>
                <w:szCs w:val="19"/>
              </w:rPr>
            </w:pPr>
          </w:p>
        </w:tc>
        <w:tc>
          <w:tcPr>
            <w:tcW w:w="500" w:type="pct"/>
            <w:vMerge/>
            <w:tcBorders>
              <w:left w:val="single" w:sz="4" w:space="0" w:color="auto"/>
              <w:right w:val="single" w:sz="4" w:space="0" w:color="auto"/>
            </w:tcBorders>
            <w:vAlign w:val="center"/>
          </w:tcPr>
          <w:p w14:paraId="7E318EF6" w14:textId="77777777" w:rsidR="0073735D" w:rsidRPr="00797B60" w:rsidRDefault="0073735D" w:rsidP="00A3616C">
            <w:pPr>
              <w:spacing w:line="288" w:lineRule="auto"/>
              <w:jc w:val="center"/>
              <w:rPr>
                <w:rFonts w:ascii="Arial" w:hAnsi="Arial" w:cs="Arial"/>
                <w:color w:val="000000" w:themeColor="text1"/>
                <w:sz w:val="19"/>
                <w:szCs w:val="19"/>
              </w:rPr>
            </w:pPr>
          </w:p>
        </w:tc>
        <w:tc>
          <w:tcPr>
            <w:tcW w:w="492" w:type="pct"/>
            <w:tcBorders>
              <w:top w:val="single" w:sz="4" w:space="0" w:color="auto"/>
              <w:left w:val="single" w:sz="4" w:space="0" w:color="auto"/>
              <w:bottom w:val="single" w:sz="4" w:space="0" w:color="auto"/>
              <w:right w:val="single" w:sz="4" w:space="0" w:color="auto"/>
            </w:tcBorders>
            <w:vAlign w:val="center"/>
          </w:tcPr>
          <w:p w14:paraId="4E465EAA"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eastAsia="Helvetica" w:hAnsi="Arial" w:cs="Arial"/>
                <w:color w:val="000000" w:themeColor="text1"/>
                <w:sz w:val="19"/>
                <w:szCs w:val="19"/>
              </w:rPr>
              <w:t>2</w:t>
            </w:r>
          </w:p>
        </w:tc>
        <w:tc>
          <w:tcPr>
            <w:tcW w:w="2099" w:type="pct"/>
            <w:tcBorders>
              <w:top w:val="single" w:sz="4" w:space="0" w:color="auto"/>
              <w:left w:val="single" w:sz="4" w:space="0" w:color="auto"/>
              <w:bottom w:val="single" w:sz="4" w:space="0" w:color="auto"/>
              <w:right w:val="single" w:sz="4" w:space="0" w:color="auto"/>
            </w:tcBorders>
            <w:vAlign w:val="center"/>
          </w:tcPr>
          <w:p w14:paraId="7CAA7DCA" w14:textId="77777777" w:rsidR="0073735D" w:rsidRPr="00797B60" w:rsidRDefault="0073735D" w:rsidP="00F5735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73735D" w:rsidRPr="00797B60" w14:paraId="43871AC9" w14:textId="77777777" w:rsidTr="00A3616C">
        <w:trPr>
          <w:trHeight w:val="255"/>
        </w:trPr>
        <w:tc>
          <w:tcPr>
            <w:tcW w:w="188" w:type="pct"/>
            <w:vMerge/>
            <w:tcBorders>
              <w:left w:val="single" w:sz="4" w:space="0" w:color="auto"/>
              <w:bottom w:val="single" w:sz="4" w:space="0" w:color="auto"/>
              <w:right w:val="single" w:sz="4" w:space="0" w:color="auto"/>
            </w:tcBorders>
            <w:vAlign w:val="center"/>
          </w:tcPr>
          <w:p w14:paraId="69022507" w14:textId="77777777" w:rsidR="0073735D" w:rsidRPr="00797B60" w:rsidRDefault="0073735D" w:rsidP="00A3616C">
            <w:pPr>
              <w:spacing w:line="288" w:lineRule="auto"/>
              <w:rPr>
                <w:rFonts w:ascii="Arial" w:hAnsi="Arial" w:cs="Arial"/>
                <w:color w:val="000000" w:themeColor="text1"/>
                <w:sz w:val="19"/>
                <w:szCs w:val="19"/>
              </w:rPr>
            </w:pPr>
          </w:p>
        </w:tc>
        <w:tc>
          <w:tcPr>
            <w:tcW w:w="690" w:type="pct"/>
            <w:vMerge/>
            <w:tcBorders>
              <w:left w:val="single" w:sz="4" w:space="0" w:color="auto"/>
              <w:bottom w:val="single" w:sz="4" w:space="0" w:color="auto"/>
              <w:right w:val="single" w:sz="4" w:space="0" w:color="auto"/>
            </w:tcBorders>
            <w:vAlign w:val="center"/>
          </w:tcPr>
          <w:p w14:paraId="12536EB0" w14:textId="77777777" w:rsidR="0073735D" w:rsidRPr="00797B60" w:rsidRDefault="0073735D" w:rsidP="00A3616C">
            <w:pPr>
              <w:spacing w:line="288" w:lineRule="auto"/>
              <w:rPr>
                <w:rFonts w:ascii="Arial" w:hAnsi="Arial" w:cs="Arial"/>
                <w:color w:val="000000" w:themeColor="text1"/>
                <w:sz w:val="19"/>
                <w:szCs w:val="19"/>
              </w:rPr>
            </w:pPr>
          </w:p>
        </w:tc>
        <w:tc>
          <w:tcPr>
            <w:tcW w:w="1030" w:type="pct"/>
            <w:vMerge/>
            <w:tcBorders>
              <w:left w:val="single" w:sz="4" w:space="0" w:color="auto"/>
              <w:bottom w:val="single" w:sz="4" w:space="0" w:color="auto"/>
              <w:right w:val="single" w:sz="4" w:space="0" w:color="auto"/>
            </w:tcBorders>
            <w:vAlign w:val="center"/>
          </w:tcPr>
          <w:p w14:paraId="25CA140E" w14:textId="77777777" w:rsidR="0073735D" w:rsidRPr="00797B60" w:rsidRDefault="0073735D" w:rsidP="00A3616C">
            <w:pPr>
              <w:spacing w:line="288" w:lineRule="auto"/>
              <w:rPr>
                <w:rFonts w:ascii="Arial" w:hAnsi="Arial" w:cs="Arial"/>
                <w:color w:val="000000" w:themeColor="text1"/>
                <w:sz w:val="19"/>
                <w:szCs w:val="19"/>
              </w:rPr>
            </w:pPr>
          </w:p>
        </w:tc>
        <w:tc>
          <w:tcPr>
            <w:tcW w:w="500" w:type="pct"/>
            <w:vMerge/>
            <w:tcBorders>
              <w:left w:val="single" w:sz="4" w:space="0" w:color="auto"/>
              <w:bottom w:val="single" w:sz="4" w:space="0" w:color="auto"/>
              <w:right w:val="single" w:sz="4" w:space="0" w:color="auto"/>
            </w:tcBorders>
            <w:vAlign w:val="center"/>
          </w:tcPr>
          <w:p w14:paraId="547026D1" w14:textId="77777777" w:rsidR="0073735D" w:rsidRPr="00797B60" w:rsidRDefault="0073735D" w:rsidP="00A3616C">
            <w:pPr>
              <w:spacing w:line="288" w:lineRule="auto"/>
              <w:jc w:val="center"/>
              <w:rPr>
                <w:rFonts w:ascii="Arial" w:hAnsi="Arial" w:cs="Arial"/>
                <w:color w:val="000000" w:themeColor="text1"/>
                <w:sz w:val="19"/>
                <w:szCs w:val="19"/>
              </w:rPr>
            </w:pPr>
          </w:p>
        </w:tc>
        <w:tc>
          <w:tcPr>
            <w:tcW w:w="492" w:type="pct"/>
            <w:tcBorders>
              <w:top w:val="single" w:sz="4" w:space="0" w:color="auto"/>
              <w:left w:val="single" w:sz="4" w:space="0" w:color="auto"/>
              <w:bottom w:val="single" w:sz="4" w:space="0" w:color="auto"/>
              <w:right w:val="single" w:sz="4" w:space="0" w:color="auto"/>
            </w:tcBorders>
            <w:vAlign w:val="center"/>
          </w:tcPr>
          <w:p w14:paraId="6D8DEF92"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eastAsia="Helvetica" w:hAnsi="Arial" w:cs="Arial"/>
                <w:color w:val="000000" w:themeColor="text1"/>
                <w:sz w:val="19"/>
                <w:szCs w:val="19"/>
              </w:rPr>
              <w:t>0</w:t>
            </w:r>
          </w:p>
        </w:tc>
        <w:tc>
          <w:tcPr>
            <w:tcW w:w="2099" w:type="pct"/>
            <w:tcBorders>
              <w:top w:val="single" w:sz="4" w:space="0" w:color="auto"/>
              <w:left w:val="single" w:sz="4" w:space="0" w:color="auto"/>
              <w:bottom w:val="single" w:sz="4" w:space="0" w:color="auto"/>
              <w:right w:val="single" w:sz="4" w:space="0" w:color="auto"/>
            </w:tcBorders>
            <w:vAlign w:val="center"/>
          </w:tcPr>
          <w:p w14:paraId="792CB776" w14:textId="77777777" w:rsidR="0073735D" w:rsidRPr="00797B60" w:rsidRDefault="0073735D" w:rsidP="00F5735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311B60AB" w14:textId="78ED1DC3"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najmä informácie uvedené v častiach ŽoNFP: 11. Rozpočet projektu, príloha Opis projektu, príloha Rozpočet projektu.</w:t>
      </w:r>
    </w:p>
    <w:p w14:paraId="02585D30" w14:textId="7F492CE6" w:rsidR="004E0039" w:rsidRPr="00797B60"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797B60">
        <w:rPr>
          <w:rFonts w:ascii="Arial" w:eastAsiaTheme="minorHAnsi" w:hAnsi="Arial" w:cs="Arial"/>
          <w:color w:val="000000" w:themeColor="text1"/>
          <w:sz w:val="19"/>
          <w:szCs w:val="19"/>
          <w:bdr w:val="none" w:sz="0" w:space="0" w:color="auto"/>
          <w:lang w:val="sk-SK"/>
        </w:rPr>
        <w:t>Hodnotiteľ posudzuje obsahovú správnosť, jednoznačnosť, matematickú správnosť rozpočtu projektu</w:t>
      </w:r>
      <w:r w:rsidR="0045085F">
        <w:rPr>
          <w:rFonts w:ascii="Arial" w:eastAsiaTheme="minorHAnsi" w:hAnsi="Arial" w:cs="Arial"/>
          <w:color w:val="000000" w:themeColor="text1"/>
          <w:sz w:val="19"/>
          <w:szCs w:val="19"/>
          <w:bdr w:val="none" w:sz="0" w:space="0" w:color="auto"/>
          <w:lang w:val="sk-SK"/>
        </w:rPr>
        <w:t xml:space="preserve"> a podrobného položkového rozpočtu projektu</w:t>
      </w:r>
      <w:r w:rsidRPr="00797B60">
        <w:rPr>
          <w:rFonts w:ascii="Arial" w:eastAsiaTheme="minorHAnsi" w:hAnsi="Arial" w:cs="Arial"/>
          <w:color w:val="000000" w:themeColor="text1"/>
          <w:sz w:val="19"/>
          <w:szCs w:val="19"/>
          <w:bdr w:val="none" w:sz="0" w:space="0" w:color="auto"/>
          <w:lang w:val="sk-SK"/>
        </w:rPr>
        <w:t>.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155A262A" w14:textId="7B38B2DF" w:rsidR="0051009E" w:rsidRPr="00797B60" w:rsidRDefault="004E0039" w:rsidP="002B4558">
      <w:pPr>
        <w:spacing w:after="120" w:line="288" w:lineRule="auto"/>
        <w:jc w:val="both"/>
        <w:rPr>
          <w:rFonts w:ascii="Arial" w:hAnsi="Arial" w:cs="Arial"/>
          <w:b/>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51009E" w:rsidRPr="00797B60" w:rsidSect="00445F4D">
      <w:footerReference w:type="default" r:id="rId8"/>
      <w:headerReference w:type="first" r:id="rId9"/>
      <w:footerReference w:type="first" r:id="rId10"/>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0F5EDC" w14:textId="77777777" w:rsidR="00C77D6E" w:rsidRDefault="00C77D6E" w:rsidP="006447D5">
      <w:pPr>
        <w:spacing w:after="0" w:line="240" w:lineRule="auto"/>
      </w:pPr>
      <w:r>
        <w:separator/>
      </w:r>
    </w:p>
  </w:endnote>
  <w:endnote w:type="continuationSeparator" w:id="0">
    <w:p w14:paraId="567075CA" w14:textId="77777777" w:rsidR="00C77D6E" w:rsidRDefault="00C77D6E"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FrankGotItcSCTEEBooCon">
    <w:panose1 w:val="00000000000000000000"/>
    <w:charset w:val="00"/>
    <w:family w:val="swiss"/>
    <w:notTrueType/>
    <w:pitch w:val="default"/>
    <w:sig w:usb0="00000003" w:usb1="00000000" w:usb2="00000000" w:usb3="00000000" w:csb0="00000001" w:csb1="00000000"/>
  </w:font>
  <w:font w:name="MetaNormal-Roman">
    <w:altName w:val="Century Gothic"/>
    <w:charset w:val="00"/>
    <w:family w:val="swiss"/>
    <w:pitch w:val="variable"/>
    <w:sig w:usb0="80000027"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2071241"/>
      <w:docPartObj>
        <w:docPartGallery w:val="Page Numbers (Bottom of Page)"/>
        <w:docPartUnique/>
      </w:docPartObj>
    </w:sdtPr>
    <w:sdtEndPr>
      <w:rPr>
        <w:noProof/>
      </w:rPr>
    </w:sdtEndPr>
    <w:sdtContent>
      <w:p w14:paraId="2101D4E9" w14:textId="23DF94D2" w:rsidR="00C77D6E" w:rsidRDefault="00C77D6E" w:rsidP="00E424FB">
        <w:pPr>
          <w:pStyle w:val="Pta"/>
        </w:pPr>
        <w:r w:rsidRPr="00E424FB">
          <w:rPr>
            <w:rFonts w:ascii="Arial" w:hAnsi="Arial" w:cs="Arial"/>
            <w:sz w:val="16"/>
            <w:szCs w:val="16"/>
          </w:rPr>
          <w:t xml:space="preserve">Príručka pre odborných hodnotiteľov IROP, verzia </w:t>
        </w:r>
        <w:r w:rsidR="005F1BF3">
          <w:rPr>
            <w:sz w:val="16"/>
            <w:szCs w:val="16"/>
          </w:rPr>
          <w:t>10</w:t>
        </w:r>
        <w:ins w:id="3" w:author="OM" w:date="2020-02-24T09:46:00Z">
          <w:r w:rsidR="00482A7F">
            <w:rPr>
              <w:sz w:val="16"/>
              <w:szCs w:val="16"/>
            </w:rPr>
            <w:t>.1</w:t>
          </w:r>
        </w:ins>
        <w:r w:rsidRPr="00E83261">
          <w:rPr>
            <w:sz w:val="16"/>
            <w:szCs w:val="16"/>
          </w:rPr>
          <w:t xml:space="preserve">                                                                                                                                                                                                              </w:t>
        </w:r>
        <w:r>
          <w:fldChar w:fldCharType="begin"/>
        </w:r>
        <w:r>
          <w:instrText xml:space="preserve"> PAGE   \* MERGEFORMAT </w:instrText>
        </w:r>
        <w:r>
          <w:fldChar w:fldCharType="separate"/>
        </w:r>
        <w:r w:rsidR="00482A7F">
          <w:rPr>
            <w:noProof/>
          </w:rPr>
          <w:t>25</w:t>
        </w:r>
        <w:r>
          <w:rPr>
            <w:noProof/>
          </w:rPr>
          <w:fldChar w:fldCharType="end"/>
        </w:r>
      </w:p>
    </w:sdtContent>
  </w:sdt>
  <w:p w14:paraId="5E51A411" w14:textId="77777777" w:rsidR="00C77D6E" w:rsidRDefault="00C77D6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0A41C" w14:textId="220DAB5A" w:rsidR="00C77D6E" w:rsidRPr="00E424FB" w:rsidRDefault="00C77D6E">
    <w:pPr>
      <w:pStyle w:val="Pta"/>
      <w:rPr>
        <w:rFonts w:ascii="Arial" w:hAnsi="Arial" w:cs="Arial"/>
        <w:sz w:val="16"/>
        <w:szCs w:val="16"/>
      </w:rPr>
    </w:pPr>
    <w:r w:rsidRPr="00E424FB">
      <w:rPr>
        <w:rFonts w:ascii="Arial" w:hAnsi="Arial" w:cs="Arial"/>
        <w:sz w:val="16"/>
        <w:szCs w:val="16"/>
      </w:rPr>
      <w:t xml:space="preserve">Príručka pre odborných hodnotiteľov IROP, verzia </w:t>
    </w:r>
    <w:r w:rsidR="005F1BF3">
      <w:rPr>
        <w:rFonts w:ascii="Arial" w:hAnsi="Arial" w:cs="Arial"/>
        <w:sz w:val="16"/>
        <w:szCs w:val="16"/>
      </w:rPr>
      <w:t>10</w:t>
    </w:r>
    <w:ins w:id="4" w:author="OM" w:date="2020-02-24T09:46:00Z">
      <w:r w:rsidR="00482A7F">
        <w:rPr>
          <w:rFonts w:ascii="Arial" w:hAnsi="Arial" w:cs="Arial"/>
          <w:sz w:val="16"/>
          <w:szCs w:val="16"/>
        </w:rPr>
        <w:t>.1</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086D0" w14:textId="77777777" w:rsidR="00C77D6E" w:rsidRDefault="00C77D6E" w:rsidP="006447D5">
      <w:pPr>
        <w:spacing w:after="0" w:line="240" w:lineRule="auto"/>
      </w:pPr>
      <w:r>
        <w:separator/>
      </w:r>
    </w:p>
  </w:footnote>
  <w:footnote w:type="continuationSeparator" w:id="0">
    <w:p w14:paraId="73952D30" w14:textId="77777777" w:rsidR="00C77D6E" w:rsidRDefault="00C77D6E" w:rsidP="006447D5">
      <w:pPr>
        <w:spacing w:after="0" w:line="240" w:lineRule="auto"/>
      </w:pPr>
      <w:r>
        <w:continuationSeparator/>
      </w:r>
    </w:p>
  </w:footnote>
  <w:footnote w:id="1">
    <w:p w14:paraId="3911FDFE" w14:textId="77777777" w:rsidR="00C77D6E" w:rsidRDefault="00C77D6E">
      <w:pPr>
        <w:pStyle w:val="Textpoznmkypodiarou"/>
      </w:pPr>
      <w:r>
        <w:rPr>
          <w:rStyle w:val="Odkaznapoznmkupodiarou"/>
        </w:rPr>
        <w:footnoteRef/>
      </w:r>
      <w:r>
        <w:t xml:space="preserve"> </w:t>
      </w:r>
      <w:r w:rsidRPr="00305A22">
        <w:rPr>
          <w:rFonts w:ascii="Arial" w:hAnsi="Arial" w:cs="Arial"/>
        </w:rPr>
        <w:t>Zdieľaný priestor (z angl. shared space) je urbanisticko-dopravný koncept zameraný na integrované používanie verejného priestoru, ktorý odstraňuje tradičné rozdelenie ulíc na zóny pre motorové vozidlá, chodcov a ďalších účastníkov dopravnej premávky.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58305" w14:textId="3DA06A45" w:rsidR="00C77D6E" w:rsidRDefault="00C77D6E" w:rsidP="00413225">
    <w:pPr>
      <w:pStyle w:val="Hlavika"/>
      <w:tabs>
        <w:tab w:val="left" w:pos="1977"/>
        <w:tab w:val="left" w:pos="2775"/>
      </w:tabs>
      <w:ind w:firstLine="1977"/>
    </w:pPr>
    <w:r>
      <w:rPr>
        <w:noProof/>
        <w:lang w:eastAsia="sk-SK"/>
      </w:rPr>
      <w:drawing>
        <wp:anchor distT="0" distB="0" distL="114300" distR="114300" simplePos="0" relativeHeight="251660288" behindDoc="1" locked="0" layoutInCell="1" allowOverlap="1" wp14:anchorId="7280523C" wp14:editId="528D903A">
          <wp:simplePos x="0" y="0"/>
          <wp:positionH relativeFrom="column">
            <wp:posOffset>7821295</wp:posOffset>
          </wp:positionH>
          <wp:positionV relativeFrom="paragraph">
            <wp:posOffset>-78740</wp:posOffset>
          </wp:positionV>
          <wp:extent cx="1638935" cy="459740"/>
          <wp:effectExtent l="0" t="0" r="0" b="0"/>
          <wp:wrapTight wrapText="bothSides">
            <wp:wrapPolygon edited="0">
              <wp:start x="0" y="0"/>
              <wp:lineTo x="0" y="20586"/>
              <wp:lineTo x="21341" y="20586"/>
              <wp:lineTo x="21341" y="0"/>
              <wp:lineTo x="0" y="0"/>
            </wp:wrapPolygon>
          </wp:wrapTight>
          <wp:docPr id="20" name="Obrázok 20"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59264" behindDoc="1" locked="0" layoutInCell="1" allowOverlap="1" wp14:anchorId="03EC3DA6" wp14:editId="0DAC9A70">
          <wp:simplePos x="0" y="0"/>
          <wp:positionH relativeFrom="column">
            <wp:posOffset>166370</wp:posOffset>
          </wp:positionH>
          <wp:positionV relativeFrom="paragraph">
            <wp:posOffset>-108585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18" name="Obrázok 18"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MetaNormal-Roman" w:hAnsi="MetaNormal-Roman"/>
        <w:noProof/>
        <w:lang w:eastAsia="sk-SK"/>
      </w:rPr>
      <w:drawing>
        <wp:anchor distT="0" distB="0" distL="114300" distR="114300" simplePos="0" relativeHeight="251661312" behindDoc="0" locked="0" layoutInCell="1" allowOverlap="1" wp14:anchorId="7AF8A9AC" wp14:editId="1E2FD927">
          <wp:simplePos x="0" y="0"/>
          <wp:positionH relativeFrom="column">
            <wp:posOffset>4054556</wp:posOffset>
          </wp:positionH>
          <wp:positionV relativeFrom="paragraph">
            <wp:posOffset>-221629</wp:posOffset>
          </wp:positionV>
          <wp:extent cx="1226820" cy="755015"/>
          <wp:effectExtent l="0" t="0" r="0" b="6985"/>
          <wp:wrapNone/>
          <wp:docPr id="19"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26820" cy="755015"/>
                  </a:xfrm>
                  <a:prstGeom prst="rect">
                    <a:avLst/>
                  </a:prstGeom>
                  <a:noFill/>
                </pic:spPr>
              </pic:pic>
            </a:graphicData>
          </a:graphic>
        </wp:anchor>
      </w:drawing>
    </w:r>
    <w:r w:rsidRPr="005D6A9C">
      <w:tab/>
    </w:r>
    <w:r w:rsidRPr="005D6A9C">
      <w:tab/>
    </w:r>
    <w:r w:rsidRPr="005D6A9C">
      <w:tab/>
    </w:r>
    <w:r w:rsidRPr="005D6A9C">
      <w:tab/>
    </w:r>
    <w:r>
      <w:tab/>
    </w:r>
    <w:r>
      <w:tab/>
    </w:r>
  </w:p>
  <w:p w14:paraId="78C00E7C" w14:textId="77777777" w:rsidR="00C77D6E" w:rsidRDefault="00C77D6E" w:rsidP="0041322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B663D"/>
    <w:multiLevelType w:val="hybridMultilevel"/>
    <w:tmpl w:val="A7C6D0F8"/>
    <w:lvl w:ilvl="0" w:tplc="CCD24344">
      <w:start w:val="1"/>
      <w:numFmt w:val="decimal"/>
      <w:pStyle w:val="slovntabulek"/>
      <w:lvlText w:val="tab. č.%1"/>
      <w:lvlJc w:val="left"/>
      <w:pPr>
        <w:tabs>
          <w:tab w:val="num" w:pos="1106"/>
        </w:tabs>
        <w:ind w:left="180" w:hanging="180"/>
      </w:pPr>
      <w:rPr>
        <w:rFonts w:asciiTheme="minorHAnsi" w:hAnsiTheme="minorHAnsi" w:cs="Arial" w:hint="default"/>
        <w:b w:val="0"/>
        <w:i w:val="0"/>
        <w:color w:val="auto"/>
        <w:sz w:val="22"/>
        <w:szCs w:val="22"/>
      </w:rPr>
    </w:lvl>
    <w:lvl w:ilvl="1" w:tplc="99E2E488">
      <w:start w:val="1"/>
      <w:numFmt w:val="lowerLetter"/>
      <w:lvlText w:val="%2."/>
      <w:lvlJc w:val="left"/>
      <w:pPr>
        <w:tabs>
          <w:tab w:val="num" w:pos="1440"/>
        </w:tabs>
        <w:ind w:left="1440" w:hanging="360"/>
      </w:pPr>
    </w:lvl>
    <w:lvl w:ilvl="2" w:tplc="C506218E">
      <w:start w:val="1"/>
      <w:numFmt w:val="lowerRoman"/>
      <w:lvlText w:val="%3."/>
      <w:lvlJc w:val="right"/>
      <w:pPr>
        <w:tabs>
          <w:tab w:val="num" w:pos="2160"/>
        </w:tabs>
        <w:ind w:left="2160" w:hanging="180"/>
      </w:pPr>
    </w:lvl>
    <w:lvl w:ilvl="3" w:tplc="B7885FAA" w:tentative="1">
      <w:start w:val="1"/>
      <w:numFmt w:val="decimal"/>
      <w:lvlText w:val="%4."/>
      <w:lvlJc w:val="left"/>
      <w:pPr>
        <w:tabs>
          <w:tab w:val="num" w:pos="2880"/>
        </w:tabs>
        <w:ind w:left="2880" w:hanging="360"/>
      </w:pPr>
    </w:lvl>
    <w:lvl w:ilvl="4" w:tplc="8EF6FEB6" w:tentative="1">
      <w:start w:val="1"/>
      <w:numFmt w:val="lowerLetter"/>
      <w:lvlText w:val="%5."/>
      <w:lvlJc w:val="left"/>
      <w:pPr>
        <w:tabs>
          <w:tab w:val="num" w:pos="3600"/>
        </w:tabs>
        <w:ind w:left="3600" w:hanging="360"/>
      </w:pPr>
    </w:lvl>
    <w:lvl w:ilvl="5" w:tplc="13A632D0" w:tentative="1">
      <w:start w:val="1"/>
      <w:numFmt w:val="lowerRoman"/>
      <w:lvlText w:val="%6."/>
      <w:lvlJc w:val="right"/>
      <w:pPr>
        <w:tabs>
          <w:tab w:val="num" w:pos="4320"/>
        </w:tabs>
        <w:ind w:left="4320" w:hanging="180"/>
      </w:pPr>
    </w:lvl>
    <w:lvl w:ilvl="6" w:tplc="9DDC9AB6" w:tentative="1">
      <w:start w:val="1"/>
      <w:numFmt w:val="decimal"/>
      <w:lvlText w:val="%7."/>
      <w:lvlJc w:val="left"/>
      <w:pPr>
        <w:tabs>
          <w:tab w:val="num" w:pos="5040"/>
        </w:tabs>
        <w:ind w:left="5040" w:hanging="360"/>
      </w:pPr>
    </w:lvl>
    <w:lvl w:ilvl="7" w:tplc="C69AB87E" w:tentative="1">
      <w:start w:val="1"/>
      <w:numFmt w:val="lowerLetter"/>
      <w:lvlText w:val="%8."/>
      <w:lvlJc w:val="left"/>
      <w:pPr>
        <w:tabs>
          <w:tab w:val="num" w:pos="5760"/>
        </w:tabs>
        <w:ind w:left="5760" w:hanging="360"/>
      </w:pPr>
    </w:lvl>
    <w:lvl w:ilvl="8" w:tplc="35F2DD58" w:tentative="1">
      <w:start w:val="1"/>
      <w:numFmt w:val="lowerRoman"/>
      <w:lvlText w:val="%9."/>
      <w:lvlJc w:val="right"/>
      <w:pPr>
        <w:tabs>
          <w:tab w:val="num" w:pos="6480"/>
        </w:tabs>
        <w:ind w:left="6480" w:hanging="180"/>
      </w:pPr>
    </w:lvl>
  </w:abstractNum>
  <w:abstractNum w:abstractNumId="1"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EF48FB"/>
    <w:multiLevelType w:val="hybridMultilevel"/>
    <w:tmpl w:val="F10619FA"/>
    <w:lvl w:ilvl="0" w:tplc="54C0BFF4">
      <w:numFmt w:val="bullet"/>
      <w:lvlText w:val="•"/>
      <w:lvlJc w:val="left"/>
      <w:pPr>
        <w:ind w:left="927" w:hanging="360"/>
      </w:pPr>
      <w:rPr>
        <w:rFonts w:ascii="Arial" w:eastAsia="Trebuchet MS" w:hAnsi="Arial" w:cs="Arial"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5"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8"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594F6649"/>
    <w:multiLevelType w:val="hybridMultilevel"/>
    <w:tmpl w:val="808C1848"/>
    <w:lvl w:ilvl="0" w:tplc="DECE4410">
      <w:start w:val="2"/>
      <w:numFmt w:val="bullet"/>
      <w:lvlText w:val="-"/>
      <w:lvlJc w:val="left"/>
      <w:pPr>
        <w:ind w:left="927" w:hanging="360"/>
      </w:pPr>
      <w:rPr>
        <w:rFonts w:ascii="Verdana" w:eastAsia="Calibri" w:hAnsi="Verdana" w:cs="Times New Roman"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0"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69175577"/>
    <w:multiLevelType w:val="hybridMultilevel"/>
    <w:tmpl w:val="3BB4B28C"/>
    <w:lvl w:ilvl="0" w:tplc="A03CCA0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C3E35EC"/>
    <w:multiLevelType w:val="hybridMultilevel"/>
    <w:tmpl w:val="BCEAF0F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9"/>
  </w:num>
  <w:num w:numId="4">
    <w:abstractNumId w:val="7"/>
  </w:num>
  <w:num w:numId="5">
    <w:abstractNumId w:val="1"/>
  </w:num>
  <w:num w:numId="6">
    <w:abstractNumId w:val="8"/>
  </w:num>
  <w:num w:numId="7">
    <w:abstractNumId w:val="5"/>
  </w:num>
  <w:num w:numId="8">
    <w:abstractNumId w:val="3"/>
  </w:num>
  <w:num w:numId="9">
    <w:abstractNumId w:val="0"/>
  </w:num>
  <w:num w:numId="10">
    <w:abstractNumId w:val="11"/>
  </w:num>
  <w:num w:numId="11">
    <w:abstractNumId w:val="10"/>
  </w:num>
  <w:num w:numId="12">
    <w:abstractNumId w:val="6"/>
  </w:num>
  <w:num w:numId="13">
    <w:abstractNumId w:val="4"/>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1CDC"/>
    <w:rsid w:val="00002F0C"/>
    <w:rsid w:val="00003085"/>
    <w:rsid w:val="000035E4"/>
    <w:rsid w:val="00004B6F"/>
    <w:rsid w:val="000079A8"/>
    <w:rsid w:val="00011451"/>
    <w:rsid w:val="000136CE"/>
    <w:rsid w:val="0001581E"/>
    <w:rsid w:val="0001588A"/>
    <w:rsid w:val="0001660D"/>
    <w:rsid w:val="00017303"/>
    <w:rsid w:val="0002050A"/>
    <w:rsid w:val="00023718"/>
    <w:rsid w:val="00024098"/>
    <w:rsid w:val="000271E9"/>
    <w:rsid w:val="00030161"/>
    <w:rsid w:val="000314C5"/>
    <w:rsid w:val="00032EAB"/>
    <w:rsid w:val="000337E9"/>
    <w:rsid w:val="000423AC"/>
    <w:rsid w:val="00042C26"/>
    <w:rsid w:val="00044C4F"/>
    <w:rsid w:val="00053DF4"/>
    <w:rsid w:val="00055A2D"/>
    <w:rsid w:val="000579E5"/>
    <w:rsid w:val="00057A2E"/>
    <w:rsid w:val="00063001"/>
    <w:rsid w:val="0006402A"/>
    <w:rsid w:val="00066478"/>
    <w:rsid w:val="000679C5"/>
    <w:rsid w:val="00071E45"/>
    <w:rsid w:val="0007302B"/>
    <w:rsid w:val="00073386"/>
    <w:rsid w:val="0007441C"/>
    <w:rsid w:val="0007717F"/>
    <w:rsid w:val="0008140D"/>
    <w:rsid w:val="00081668"/>
    <w:rsid w:val="00086896"/>
    <w:rsid w:val="0008777E"/>
    <w:rsid w:val="000944CC"/>
    <w:rsid w:val="000956D6"/>
    <w:rsid w:val="00097647"/>
    <w:rsid w:val="000A4A34"/>
    <w:rsid w:val="000A514D"/>
    <w:rsid w:val="000A5165"/>
    <w:rsid w:val="000A5D57"/>
    <w:rsid w:val="000A5DED"/>
    <w:rsid w:val="000A74C2"/>
    <w:rsid w:val="000A7917"/>
    <w:rsid w:val="000B046D"/>
    <w:rsid w:val="000B1408"/>
    <w:rsid w:val="000B1F02"/>
    <w:rsid w:val="000B52FD"/>
    <w:rsid w:val="000B55FC"/>
    <w:rsid w:val="000B564B"/>
    <w:rsid w:val="000B6E82"/>
    <w:rsid w:val="000C0810"/>
    <w:rsid w:val="000C159E"/>
    <w:rsid w:val="000C621B"/>
    <w:rsid w:val="000C6AEA"/>
    <w:rsid w:val="000D1C14"/>
    <w:rsid w:val="000D28B0"/>
    <w:rsid w:val="000D41AD"/>
    <w:rsid w:val="000E110E"/>
    <w:rsid w:val="000E1122"/>
    <w:rsid w:val="000E1FBE"/>
    <w:rsid w:val="000E2A0C"/>
    <w:rsid w:val="000E2A2C"/>
    <w:rsid w:val="000E76BA"/>
    <w:rsid w:val="000F0B84"/>
    <w:rsid w:val="000F2C9E"/>
    <w:rsid w:val="000F3603"/>
    <w:rsid w:val="000F39AD"/>
    <w:rsid w:val="000F5BF5"/>
    <w:rsid w:val="000F62D0"/>
    <w:rsid w:val="00101F95"/>
    <w:rsid w:val="00102385"/>
    <w:rsid w:val="00104740"/>
    <w:rsid w:val="00104812"/>
    <w:rsid w:val="0010711D"/>
    <w:rsid w:val="00107DC2"/>
    <w:rsid w:val="00110B50"/>
    <w:rsid w:val="00111333"/>
    <w:rsid w:val="00112DDE"/>
    <w:rsid w:val="001131E8"/>
    <w:rsid w:val="00116456"/>
    <w:rsid w:val="001179B3"/>
    <w:rsid w:val="00117C25"/>
    <w:rsid w:val="00120768"/>
    <w:rsid w:val="00121B29"/>
    <w:rsid w:val="00125D0C"/>
    <w:rsid w:val="001266A0"/>
    <w:rsid w:val="00126E03"/>
    <w:rsid w:val="0012716B"/>
    <w:rsid w:val="0012785C"/>
    <w:rsid w:val="0013048D"/>
    <w:rsid w:val="0013112D"/>
    <w:rsid w:val="0013337E"/>
    <w:rsid w:val="0013412D"/>
    <w:rsid w:val="0013600D"/>
    <w:rsid w:val="00137E61"/>
    <w:rsid w:val="00140412"/>
    <w:rsid w:val="00140F23"/>
    <w:rsid w:val="00142679"/>
    <w:rsid w:val="00142FD9"/>
    <w:rsid w:val="001440D9"/>
    <w:rsid w:val="001475D2"/>
    <w:rsid w:val="00150136"/>
    <w:rsid w:val="001502C2"/>
    <w:rsid w:val="00150DB5"/>
    <w:rsid w:val="001536FE"/>
    <w:rsid w:val="00153881"/>
    <w:rsid w:val="0015418E"/>
    <w:rsid w:val="00156AF7"/>
    <w:rsid w:val="0016134C"/>
    <w:rsid w:val="001658B7"/>
    <w:rsid w:val="00166AFD"/>
    <w:rsid w:val="001711ED"/>
    <w:rsid w:val="001714EF"/>
    <w:rsid w:val="0017203F"/>
    <w:rsid w:val="00174C77"/>
    <w:rsid w:val="0017587A"/>
    <w:rsid w:val="001769BC"/>
    <w:rsid w:val="0018641E"/>
    <w:rsid w:val="00187338"/>
    <w:rsid w:val="00191546"/>
    <w:rsid w:val="00192A08"/>
    <w:rsid w:val="00192C69"/>
    <w:rsid w:val="001953A3"/>
    <w:rsid w:val="00195F00"/>
    <w:rsid w:val="001A6468"/>
    <w:rsid w:val="001A64EA"/>
    <w:rsid w:val="001B228E"/>
    <w:rsid w:val="001B6898"/>
    <w:rsid w:val="001B6B5E"/>
    <w:rsid w:val="001B7F20"/>
    <w:rsid w:val="001C2049"/>
    <w:rsid w:val="001C454F"/>
    <w:rsid w:val="001C4DDB"/>
    <w:rsid w:val="001D0B8B"/>
    <w:rsid w:val="001D1854"/>
    <w:rsid w:val="001D1A22"/>
    <w:rsid w:val="001D3E6E"/>
    <w:rsid w:val="001D7BB2"/>
    <w:rsid w:val="001E10C6"/>
    <w:rsid w:val="001E14C1"/>
    <w:rsid w:val="001E19F0"/>
    <w:rsid w:val="001E3ECB"/>
    <w:rsid w:val="001E54C0"/>
    <w:rsid w:val="001E6A35"/>
    <w:rsid w:val="001F0938"/>
    <w:rsid w:val="001F2069"/>
    <w:rsid w:val="0020213F"/>
    <w:rsid w:val="002069C9"/>
    <w:rsid w:val="00206A9C"/>
    <w:rsid w:val="0020749D"/>
    <w:rsid w:val="00211E95"/>
    <w:rsid w:val="00216D1E"/>
    <w:rsid w:val="00221C3A"/>
    <w:rsid w:val="00223113"/>
    <w:rsid w:val="00225A4B"/>
    <w:rsid w:val="00225D57"/>
    <w:rsid w:val="00225FE4"/>
    <w:rsid w:val="00226709"/>
    <w:rsid w:val="00226B44"/>
    <w:rsid w:val="0022746B"/>
    <w:rsid w:val="00230229"/>
    <w:rsid w:val="00230E81"/>
    <w:rsid w:val="002349E1"/>
    <w:rsid w:val="002349F6"/>
    <w:rsid w:val="00237713"/>
    <w:rsid w:val="00240572"/>
    <w:rsid w:val="00241F1A"/>
    <w:rsid w:val="0024348A"/>
    <w:rsid w:val="00247151"/>
    <w:rsid w:val="00251111"/>
    <w:rsid w:val="00252626"/>
    <w:rsid w:val="002541FD"/>
    <w:rsid w:val="00263832"/>
    <w:rsid w:val="00267077"/>
    <w:rsid w:val="0027109D"/>
    <w:rsid w:val="00272782"/>
    <w:rsid w:val="00275EC2"/>
    <w:rsid w:val="002770FE"/>
    <w:rsid w:val="00281453"/>
    <w:rsid w:val="0028704D"/>
    <w:rsid w:val="00293A55"/>
    <w:rsid w:val="00297E2A"/>
    <w:rsid w:val="002A0F60"/>
    <w:rsid w:val="002A1776"/>
    <w:rsid w:val="002A3936"/>
    <w:rsid w:val="002B3A18"/>
    <w:rsid w:val="002B4195"/>
    <w:rsid w:val="002B4558"/>
    <w:rsid w:val="002B5816"/>
    <w:rsid w:val="002B69E0"/>
    <w:rsid w:val="002B7238"/>
    <w:rsid w:val="002B7F7C"/>
    <w:rsid w:val="002C3625"/>
    <w:rsid w:val="002C5CCD"/>
    <w:rsid w:val="002C7901"/>
    <w:rsid w:val="002D0E71"/>
    <w:rsid w:val="002D30EF"/>
    <w:rsid w:val="002D4D6A"/>
    <w:rsid w:val="002D4E45"/>
    <w:rsid w:val="002D52A1"/>
    <w:rsid w:val="002D5412"/>
    <w:rsid w:val="002D5643"/>
    <w:rsid w:val="002D6202"/>
    <w:rsid w:val="002D6A31"/>
    <w:rsid w:val="002E24F1"/>
    <w:rsid w:val="002E4D51"/>
    <w:rsid w:val="002E5849"/>
    <w:rsid w:val="002E7672"/>
    <w:rsid w:val="002F07B1"/>
    <w:rsid w:val="002F40AF"/>
    <w:rsid w:val="00301B32"/>
    <w:rsid w:val="00301D65"/>
    <w:rsid w:val="00303EC6"/>
    <w:rsid w:val="0030523B"/>
    <w:rsid w:val="003059C6"/>
    <w:rsid w:val="00307678"/>
    <w:rsid w:val="00307EB6"/>
    <w:rsid w:val="00314E03"/>
    <w:rsid w:val="00317374"/>
    <w:rsid w:val="00322313"/>
    <w:rsid w:val="00326384"/>
    <w:rsid w:val="00326421"/>
    <w:rsid w:val="003269E1"/>
    <w:rsid w:val="00327FAC"/>
    <w:rsid w:val="0033032F"/>
    <w:rsid w:val="003320FE"/>
    <w:rsid w:val="00333249"/>
    <w:rsid w:val="00333430"/>
    <w:rsid w:val="00334FD6"/>
    <w:rsid w:val="00336872"/>
    <w:rsid w:val="003503EE"/>
    <w:rsid w:val="00351884"/>
    <w:rsid w:val="00360618"/>
    <w:rsid w:val="003627FB"/>
    <w:rsid w:val="003678DB"/>
    <w:rsid w:val="00367AEB"/>
    <w:rsid w:val="003707C6"/>
    <w:rsid w:val="003734EE"/>
    <w:rsid w:val="003801D5"/>
    <w:rsid w:val="00380C46"/>
    <w:rsid w:val="00381110"/>
    <w:rsid w:val="003813EB"/>
    <w:rsid w:val="0038512E"/>
    <w:rsid w:val="0039163A"/>
    <w:rsid w:val="00393DD9"/>
    <w:rsid w:val="003940A4"/>
    <w:rsid w:val="003A00FD"/>
    <w:rsid w:val="003A2184"/>
    <w:rsid w:val="003A2F82"/>
    <w:rsid w:val="003A5544"/>
    <w:rsid w:val="003A6358"/>
    <w:rsid w:val="003B1AFE"/>
    <w:rsid w:val="003B2068"/>
    <w:rsid w:val="003B32AA"/>
    <w:rsid w:val="003B460E"/>
    <w:rsid w:val="003B4B69"/>
    <w:rsid w:val="003B5173"/>
    <w:rsid w:val="003C19C2"/>
    <w:rsid w:val="003C1B78"/>
    <w:rsid w:val="003C1E0A"/>
    <w:rsid w:val="003C309B"/>
    <w:rsid w:val="003C3AA4"/>
    <w:rsid w:val="003C3BA1"/>
    <w:rsid w:val="003C4C3F"/>
    <w:rsid w:val="003C4EF8"/>
    <w:rsid w:val="003C52DC"/>
    <w:rsid w:val="003C7A2D"/>
    <w:rsid w:val="003D1FB7"/>
    <w:rsid w:val="003D37BA"/>
    <w:rsid w:val="003D585A"/>
    <w:rsid w:val="003E13FA"/>
    <w:rsid w:val="003E3CB4"/>
    <w:rsid w:val="003E7EC6"/>
    <w:rsid w:val="003E7F0B"/>
    <w:rsid w:val="003F28D3"/>
    <w:rsid w:val="003F2E32"/>
    <w:rsid w:val="003F5FA3"/>
    <w:rsid w:val="003F67E8"/>
    <w:rsid w:val="003F6D5C"/>
    <w:rsid w:val="003F7205"/>
    <w:rsid w:val="003F749D"/>
    <w:rsid w:val="003F7921"/>
    <w:rsid w:val="003F7C12"/>
    <w:rsid w:val="00403431"/>
    <w:rsid w:val="00404055"/>
    <w:rsid w:val="00412C46"/>
    <w:rsid w:val="00412FA0"/>
    <w:rsid w:val="00413225"/>
    <w:rsid w:val="0041375D"/>
    <w:rsid w:val="00413E8F"/>
    <w:rsid w:val="004173DB"/>
    <w:rsid w:val="004207A1"/>
    <w:rsid w:val="00420E07"/>
    <w:rsid w:val="00424F5C"/>
    <w:rsid w:val="004256CE"/>
    <w:rsid w:val="00425EAC"/>
    <w:rsid w:val="00426CF6"/>
    <w:rsid w:val="00426F05"/>
    <w:rsid w:val="00431C3F"/>
    <w:rsid w:val="00440986"/>
    <w:rsid w:val="00442D84"/>
    <w:rsid w:val="004441C7"/>
    <w:rsid w:val="00444FCC"/>
    <w:rsid w:val="0044548E"/>
    <w:rsid w:val="00445684"/>
    <w:rsid w:val="00445704"/>
    <w:rsid w:val="00445F4D"/>
    <w:rsid w:val="00447D47"/>
    <w:rsid w:val="00450852"/>
    <w:rsid w:val="0045085F"/>
    <w:rsid w:val="00453E6F"/>
    <w:rsid w:val="004552ED"/>
    <w:rsid w:val="00457071"/>
    <w:rsid w:val="004602FE"/>
    <w:rsid w:val="00461E72"/>
    <w:rsid w:val="00464053"/>
    <w:rsid w:val="00466D98"/>
    <w:rsid w:val="00467C7F"/>
    <w:rsid w:val="004710D6"/>
    <w:rsid w:val="00480D9F"/>
    <w:rsid w:val="00482A7F"/>
    <w:rsid w:val="004831D3"/>
    <w:rsid w:val="00483D2E"/>
    <w:rsid w:val="00492C48"/>
    <w:rsid w:val="00493914"/>
    <w:rsid w:val="004A0684"/>
    <w:rsid w:val="004A4BD0"/>
    <w:rsid w:val="004A7C34"/>
    <w:rsid w:val="004B0BDC"/>
    <w:rsid w:val="004B1FDA"/>
    <w:rsid w:val="004B3FA1"/>
    <w:rsid w:val="004B5519"/>
    <w:rsid w:val="004B5B76"/>
    <w:rsid w:val="004B756D"/>
    <w:rsid w:val="004C174E"/>
    <w:rsid w:val="004C6A47"/>
    <w:rsid w:val="004D222E"/>
    <w:rsid w:val="004D2812"/>
    <w:rsid w:val="004D3246"/>
    <w:rsid w:val="004D57C7"/>
    <w:rsid w:val="004E0039"/>
    <w:rsid w:val="004E0642"/>
    <w:rsid w:val="004E1D53"/>
    <w:rsid w:val="004E27AC"/>
    <w:rsid w:val="004E53C7"/>
    <w:rsid w:val="004E579F"/>
    <w:rsid w:val="004E6E70"/>
    <w:rsid w:val="004E6F28"/>
    <w:rsid w:val="004F088A"/>
    <w:rsid w:val="004F40BE"/>
    <w:rsid w:val="004F41D9"/>
    <w:rsid w:val="004F42EF"/>
    <w:rsid w:val="004F4B9F"/>
    <w:rsid w:val="005000B1"/>
    <w:rsid w:val="005003AD"/>
    <w:rsid w:val="00500F2E"/>
    <w:rsid w:val="00503A29"/>
    <w:rsid w:val="0050602D"/>
    <w:rsid w:val="00506E5E"/>
    <w:rsid w:val="0051009E"/>
    <w:rsid w:val="005113A6"/>
    <w:rsid w:val="0051226C"/>
    <w:rsid w:val="00513877"/>
    <w:rsid w:val="005138FF"/>
    <w:rsid w:val="0051435D"/>
    <w:rsid w:val="00515407"/>
    <w:rsid w:val="00515F28"/>
    <w:rsid w:val="00516171"/>
    <w:rsid w:val="00521741"/>
    <w:rsid w:val="00521BB7"/>
    <w:rsid w:val="0052202B"/>
    <w:rsid w:val="005226AC"/>
    <w:rsid w:val="00522C30"/>
    <w:rsid w:val="0052436C"/>
    <w:rsid w:val="005266B2"/>
    <w:rsid w:val="005268B1"/>
    <w:rsid w:val="00526E04"/>
    <w:rsid w:val="005273A4"/>
    <w:rsid w:val="0053000E"/>
    <w:rsid w:val="00530CCC"/>
    <w:rsid w:val="00532F70"/>
    <w:rsid w:val="00533EDA"/>
    <w:rsid w:val="00540793"/>
    <w:rsid w:val="0054149D"/>
    <w:rsid w:val="0054484D"/>
    <w:rsid w:val="005453CA"/>
    <w:rsid w:val="00554969"/>
    <w:rsid w:val="00555474"/>
    <w:rsid w:val="0055576D"/>
    <w:rsid w:val="00555F83"/>
    <w:rsid w:val="0055644C"/>
    <w:rsid w:val="00566BB9"/>
    <w:rsid w:val="00566DEB"/>
    <w:rsid w:val="005701C0"/>
    <w:rsid w:val="0057071D"/>
    <w:rsid w:val="00572CE3"/>
    <w:rsid w:val="00574223"/>
    <w:rsid w:val="0057652E"/>
    <w:rsid w:val="00581A45"/>
    <w:rsid w:val="0058247B"/>
    <w:rsid w:val="00582A63"/>
    <w:rsid w:val="0058421D"/>
    <w:rsid w:val="00584DC2"/>
    <w:rsid w:val="00586B4C"/>
    <w:rsid w:val="00587EFD"/>
    <w:rsid w:val="00592750"/>
    <w:rsid w:val="00593832"/>
    <w:rsid w:val="00595B20"/>
    <w:rsid w:val="00595BE1"/>
    <w:rsid w:val="0059761F"/>
    <w:rsid w:val="005A1EE9"/>
    <w:rsid w:val="005A27C1"/>
    <w:rsid w:val="005A2A5C"/>
    <w:rsid w:val="005A2DAF"/>
    <w:rsid w:val="005A6444"/>
    <w:rsid w:val="005A7D00"/>
    <w:rsid w:val="005B1EA3"/>
    <w:rsid w:val="005B1F52"/>
    <w:rsid w:val="005B3219"/>
    <w:rsid w:val="005B3CB1"/>
    <w:rsid w:val="005B45B7"/>
    <w:rsid w:val="005B53B3"/>
    <w:rsid w:val="005B58C0"/>
    <w:rsid w:val="005B64E5"/>
    <w:rsid w:val="005B72B0"/>
    <w:rsid w:val="005C0D61"/>
    <w:rsid w:val="005C1D17"/>
    <w:rsid w:val="005C3194"/>
    <w:rsid w:val="005C4E18"/>
    <w:rsid w:val="005D0916"/>
    <w:rsid w:val="005D281E"/>
    <w:rsid w:val="005D4151"/>
    <w:rsid w:val="005D5DFC"/>
    <w:rsid w:val="005D6A9C"/>
    <w:rsid w:val="005D7A69"/>
    <w:rsid w:val="005D7C29"/>
    <w:rsid w:val="005E5F54"/>
    <w:rsid w:val="005E6FF6"/>
    <w:rsid w:val="005F029C"/>
    <w:rsid w:val="005F092D"/>
    <w:rsid w:val="005F10A6"/>
    <w:rsid w:val="005F1478"/>
    <w:rsid w:val="005F1BF3"/>
    <w:rsid w:val="005F2B62"/>
    <w:rsid w:val="005F6DE5"/>
    <w:rsid w:val="00600C4F"/>
    <w:rsid w:val="00605C42"/>
    <w:rsid w:val="00610739"/>
    <w:rsid w:val="00611A9C"/>
    <w:rsid w:val="006122AD"/>
    <w:rsid w:val="0061310C"/>
    <w:rsid w:val="00616475"/>
    <w:rsid w:val="00620D1A"/>
    <w:rsid w:val="0062171E"/>
    <w:rsid w:val="00630544"/>
    <w:rsid w:val="0063387B"/>
    <w:rsid w:val="00633BC1"/>
    <w:rsid w:val="00634BA2"/>
    <w:rsid w:val="0063635B"/>
    <w:rsid w:val="00637A0E"/>
    <w:rsid w:val="006436E8"/>
    <w:rsid w:val="006447D5"/>
    <w:rsid w:val="00644ADD"/>
    <w:rsid w:val="00646C18"/>
    <w:rsid w:val="00647036"/>
    <w:rsid w:val="006511CD"/>
    <w:rsid w:val="00652D71"/>
    <w:rsid w:val="00656A6B"/>
    <w:rsid w:val="00656A72"/>
    <w:rsid w:val="00656F26"/>
    <w:rsid w:val="0066059E"/>
    <w:rsid w:val="006639C1"/>
    <w:rsid w:val="0066545A"/>
    <w:rsid w:val="006662FA"/>
    <w:rsid w:val="00670544"/>
    <w:rsid w:val="00673724"/>
    <w:rsid w:val="00675A56"/>
    <w:rsid w:val="00677B16"/>
    <w:rsid w:val="00681513"/>
    <w:rsid w:val="00682507"/>
    <w:rsid w:val="00686F23"/>
    <w:rsid w:val="00693ADB"/>
    <w:rsid w:val="006A0FEB"/>
    <w:rsid w:val="006A173E"/>
    <w:rsid w:val="006A1902"/>
    <w:rsid w:val="006A373F"/>
    <w:rsid w:val="006A45D7"/>
    <w:rsid w:val="006A4DB4"/>
    <w:rsid w:val="006A52B2"/>
    <w:rsid w:val="006A7C28"/>
    <w:rsid w:val="006B31AD"/>
    <w:rsid w:val="006B36D1"/>
    <w:rsid w:val="006B396B"/>
    <w:rsid w:val="006B3FDE"/>
    <w:rsid w:val="006B46E3"/>
    <w:rsid w:val="006B58E1"/>
    <w:rsid w:val="006C0E70"/>
    <w:rsid w:val="006C38A1"/>
    <w:rsid w:val="006C3AF9"/>
    <w:rsid w:val="006C5819"/>
    <w:rsid w:val="006C5A15"/>
    <w:rsid w:val="006C733C"/>
    <w:rsid w:val="006D3848"/>
    <w:rsid w:val="006D5AB9"/>
    <w:rsid w:val="006E237E"/>
    <w:rsid w:val="006E272A"/>
    <w:rsid w:val="006E3EBD"/>
    <w:rsid w:val="006E3FB0"/>
    <w:rsid w:val="006E5342"/>
    <w:rsid w:val="006E59E3"/>
    <w:rsid w:val="006E78D2"/>
    <w:rsid w:val="006F0665"/>
    <w:rsid w:val="006F1555"/>
    <w:rsid w:val="006F242F"/>
    <w:rsid w:val="006F41F2"/>
    <w:rsid w:val="006F6E4B"/>
    <w:rsid w:val="006F7637"/>
    <w:rsid w:val="006F79BB"/>
    <w:rsid w:val="00700CBD"/>
    <w:rsid w:val="00704C9A"/>
    <w:rsid w:val="00705488"/>
    <w:rsid w:val="0071203B"/>
    <w:rsid w:val="00715F66"/>
    <w:rsid w:val="00717068"/>
    <w:rsid w:val="00721505"/>
    <w:rsid w:val="00724043"/>
    <w:rsid w:val="00726517"/>
    <w:rsid w:val="00731161"/>
    <w:rsid w:val="00732662"/>
    <w:rsid w:val="0073416A"/>
    <w:rsid w:val="00736B1F"/>
    <w:rsid w:val="00736E4E"/>
    <w:rsid w:val="0073735D"/>
    <w:rsid w:val="00737FE6"/>
    <w:rsid w:val="00741EEF"/>
    <w:rsid w:val="007466FF"/>
    <w:rsid w:val="00751844"/>
    <w:rsid w:val="00752B70"/>
    <w:rsid w:val="00754789"/>
    <w:rsid w:val="007558B7"/>
    <w:rsid w:val="0075744F"/>
    <w:rsid w:val="00757CC9"/>
    <w:rsid w:val="007606B5"/>
    <w:rsid w:val="007662EF"/>
    <w:rsid w:val="00767508"/>
    <w:rsid w:val="00770066"/>
    <w:rsid w:val="00771679"/>
    <w:rsid w:val="00775B0E"/>
    <w:rsid w:val="00776E20"/>
    <w:rsid w:val="00781E9F"/>
    <w:rsid w:val="00784A18"/>
    <w:rsid w:val="00787160"/>
    <w:rsid w:val="00787641"/>
    <w:rsid w:val="007877A3"/>
    <w:rsid w:val="0079034B"/>
    <w:rsid w:val="00790355"/>
    <w:rsid w:val="00790536"/>
    <w:rsid w:val="00794471"/>
    <w:rsid w:val="00794986"/>
    <w:rsid w:val="00797B60"/>
    <w:rsid w:val="007A21D8"/>
    <w:rsid w:val="007A326C"/>
    <w:rsid w:val="007A3934"/>
    <w:rsid w:val="007A66BB"/>
    <w:rsid w:val="007B1085"/>
    <w:rsid w:val="007B2ACD"/>
    <w:rsid w:val="007B59EA"/>
    <w:rsid w:val="007B6530"/>
    <w:rsid w:val="007C33BA"/>
    <w:rsid w:val="007C416E"/>
    <w:rsid w:val="007D2241"/>
    <w:rsid w:val="007D3CEA"/>
    <w:rsid w:val="007D43BB"/>
    <w:rsid w:val="007D4C56"/>
    <w:rsid w:val="007D6399"/>
    <w:rsid w:val="007D76C6"/>
    <w:rsid w:val="007E0D53"/>
    <w:rsid w:val="007E4912"/>
    <w:rsid w:val="007E6F49"/>
    <w:rsid w:val="007E7547"/>
    <w:rsid w:val="007F1BF7"/>
    <w:rsid w:val="007F4600"/>
    <w:rsid w:val="008001DE"/>
    <w:rsid w:val="00802ED4"/>
    <w:rsid w:val="00802EE8"/>
    <w:rsid w:val="00805D7F"/>
    <w:rsid w:val="00807571"/>
    <w:rsid w:val="0081065F"/>
    <w:rsid w:val="00811203"/>
    <w:rsid w:val="008121D8"/>
    <w:rsid w:val="00813681"/>
    <w:rsid w:val="00815F8F"/>
    <w:rsid w:val="00816151"/>
    <w:rsid w:val="008165DE"/>
    <w:rsid w:val="00817441"/>
    <w:rsid w:val="00820EFB"/>
    <w:rsid w:val="008235F3"/>
    <w:rsid w:val="00823E50"/>
    <w:rsid w:val="008258C4"/>
    <w:rsid w:val="00827943"/>
    <w:rsid w:val="008326E2"/>
    <w:rsid w:val="00832E11"/>
    <w:rsid w:val="00834FA7"/>
    <w:rsid w:val="00835730"/>
    <w:rsid w:val="00836214"/>
    <w:rsid w:val="0084048B"/>
    <w:rsid w:val="008411C7"/>
    <w:rsid w:val="0084248B"/>
    <w:rsid w:val="00843909"/>
    <w:rsid w:val="00843C3A"/>
    <w:rsid w:val="0084454C"/>
    <w:rsid w:val="00844ED8"/>
    <w:rsid w:val="008474C5"/>
    <w:rsid w:val="0085134A"/>
    <w:rsid w:val="008544DC"/>
    <w:rsid w:val="00854E5C"/>
    <w:rsid w:val="00855EC9"/>
    <w:rsid w:val="00861EA0"/>
    <w:rsid w:val="0086726F"/>
    <w:rsid w:val="008676E2"/>
    <w:rsid w:val="0087051D"/>
    <w:rsid w:val="00881404"/>
    <w:rsid w:val="0088389C"/>
    <w:rsid w:val="00884B2A"/>
    <w:rsid w:val="008868CB"/>
    <w:rsid w:val="00892C76"/>
    <w:rsid w:val="008932BC"/>
    <w:rsid w:val="00894842"/>
    <w:rsid w:val="008956BB"/>
    <w:rsid w:val="0089625B"/>
    <w:rsid w:val="008963AC"/>
    <w:rsid w:val="0089646B"/>
    <w:rsid w:val="008976E0"/>
    <w:rsid w:val="008A3D50"/>
    <w:rsid w:val="008A57E8"/>
    <w:rsid w:val="008A584C"/>
    <w:rsid w:val="008B0159"/>
    <w:rsid w:val="008B2724"/>
    <w:rsid w:val="008B4833"/>
    <w:rsid w:val="008B7620"/>
    <w:rsid w:val="008C045A"/>
    <w:rsid w:val="008C062F"/>
    <w:rsid w:val="008C1B78"/>
    <w:rsid w:val="008C1C96"/>
    <w:rsid w:val="008C3178"/>
    <w:rsid w:val="008C3491"/>
    <w:rsid w:val="008C4F49"/>
    <w:rsid w:val="008C7FFD"/>
    <w:rsid w:val="008D14C2"/>
    <w:rsid w:val="008D1F73"/>
    <w:rsid w:val="008D2056"/>
    <w:rsid w:val="008D29B9"/>
    <w:rsid w:val="008D31CA"/>
    <w:rsid w:val="008D376F"/>
    <w:rsid w:val="008D5343"/>
    <w:rsid w:val="008D5E8E"/>
    <w:rsid w:val="008D5F05"/>
    <w:rsid w:val="008D71E2"/>
    <w:rsid w:val="008E0E6B"/>
    <w:rsid w:val="008E12E1"/>
    <w:rsid w:val="008E3F81"/>
    <w:rsid w:val="008E6CC5"/>
    <w:rsid w:val="008E73BA"/>
    <w:rsid w:val="008F0AE3"/>
    <w:rsid w:val="008F2CA3"/>
    <w:rsid w:val="008F2E2D"/>
    <w:rsid w:val="008F397B"/>
    <w:rsid w:val="008F50A5"/>
    <w:rsid w:val="0090309B"/>
    <w:rsid w:val="00903A5A"/>
    <w:rsid w:val="009063AF"/>
    <w:rsid w:val="009100F3"/>
    <w:rsid w:val="00912DE3"/>
    <w:rsid w:val="00912EAD"/>
    <w:rsid w:val="009161C4"/>
    <w:rsid w:val="0091642B"/>
    <w:rsid w:val="00917104"/>
    <w:rsid w:val="009178C1"/>
    <w:rsid w:val="00923003"/>
    <w:rsid w:val="00930A61"/>
    <w:rsid w:val="00931499"/>
    <w:rsid w:val="0093381E"/>
    <w:rsid w:val="00935F63"/>
    <w:rsid w:val="009370F2"/>
    <w:rsid w:val="00937C58"/>
    <w:rsid w:val="009409BA"/>
    <w:rsid w:val="009427E5"/>
    <w:rsid w:val="009436F8"/>
    <w:rsid w:val="009451FC"/>
    <w:rsid w:val="00946635"/>
    <w:rsid w:val="009472B3"/>
    <w:rsid w:val="00947D1B"/>
    <w:rsid w:val="00961A68"/>
    <w:rsid w:val="009620CE"/>
    <w:rsid w:val="00966381"/>
    <w:rsid w:val="00967553"/>
    <w:rsid w:val="00972C17"/>
    <w:rsid w:val="00974B62"/>
    <w:rsid w:val="00976543"/>
    <w:rsid w:val="00976D25"/>
    <w:rsid w:val="00981FF7"/>
    <w:rsid w:val="009838AC"/>
    <w:rsid w:val="00983949"/>
    <w:rsid w:val="009859D5"/>
    <w:rsid w:val="00986359"/>
    <w:rsid w:val="00986591"/>
    <w:rsid w:val="009877F6"/>
    <w:rsid w:val="00991B20"/>
    <w:rsid w:val="00992DC2"/>
    <w:rsid w:val="00993EFA"/>
    <w:rsid w:val="00994C5A"/>
    <w:rsid w:val="00996D66"/>
    <w:rsid w:val="009A28E2"/>
    <w:rsid w:val="009A31D1"/>
    <w:rsid w:val="009A3535"/>
    <w:rsid w:val="009A4784"/>
    <w:rsid w:val="009A617B"/>
    <w:rsid w:val="009A74CD"/>
    <w:rsid w:val="009A7894"/>
    <w:rsid w:val="009A7AEA"/>
    <w:rsid w:val="009B3050"/>
    <w:rsid w:val="009B6397"/>
    <w:rsid w:val="009C0CC6"/>
    <w:rsid w:val="009C4230"/>
    <w:rsid w:val="009D1264"/>
    <w:rsid w:val="009D2290"/>
    <w:rsid w:val="009D50FB"/>
    <w:rsid w:val="009D7170"/>
    <w:rsid w:val="009D76D0"/>
    <w:rsid w:val="009F3EB4"/>
    <w:rsid w:val="009F522C"/>
    <w:rsid w:val="009F6C4A"/>
    <w:rsid w:val="00A00829"/>
    <w:rsid w:val="00A05000"/>
    <w:rsid w:val="00A07E65"/>
    <w:rsid w:val="00A104CB"/>
    <w:rsid w:val="00A17455"/>
    <w:rsid w:val="00A20CA4"/>
    <w:rsid w:val="00A220B1"/>
    <w:rsid w:val="00A24AAB"/>
    <w:rsid w:val="00A255C3"/>
    <w:rsid w:val="00A2679A"/>
    <w:rsid w:val="00A27038"/>
    <w:rsid w:val="00A30823"/>
    <w:rsid w:val="00A320B8"/>
    <w:rsid w:val="00A32F68"/>
    <w:rsid w:val="00A352A7"/>
    <w:rsid w:val="00A35755"/>
    <w:rsid w:val="00A3616C"/>
    <w:rsid w:val="00A37FF0"/>
    <w:rsid w:val="00A40C38"/>
    <w:rsid w:val="00A43F5A"/>
    <w:rsid w:val="00A443E5"/>
    <w:rsid w:val="00A45E8D"/>
    <w:rsid w:val="00A6025B"/>
    <w:rsid w:val="00A6147C"/>
    <w:rsid w:val="00A625D4"/>
    <w:rsid w:val="00A63E18"/>
    <w:rsid w:val="00A65B56"/>
    <w:rsid w:val="00A66DDD"/>
    <w:rsid w:val="00A71C6B"/>
    <w:rsid w:val="00A72B82"/>
    <w:rsid w:val="00A74622"/>
    <w:rsid w:val="00A77BEC"/>
    <w:rsid w:val="00A80F92"/>
    <w:rsid w:val="00A83F0B"/>
    <w:rsid w:val="00A8557A"/>
    <w:rsid w:val="00A91231"/>
    <w:rsid w:val="00A94048"/>
    <w:rsid w:val="00A96BEF"/>
    <w:rsid w:val="00A97D98"/>
    <w:rsid w:val="00AA045C"/>
    <w:rsid w:val="00AA25AF"/>
    <w:rsid w:val="00AA4C33"/>
    <w:rsid w:val="00AA52AB"/>
    <w:rsid w:val="00AB0523"/>
    <w:rsid w:val="00AB0F74"/>
    <w:rsid w:val="00AB1998"/>
    <w:rsid w:val="00AB3156"/>
    <w:rsid w:val="00AB7C6D"/>
    <w:rsid w:val="00AB7D6F"/>
    <w:rsid w:val="00AC5BAD"/>
    <w:rsid w:val="00AC717D"/>
    <w:rsid w:val="00AD063D"/>
    <w:rsid w:val="00AD086A"/>
    <w:rsid w:val="00AD1102"/>
    <w:rsid w:val="00AD30C0"/>
    <w:rsid w:val="00AD570E"/>
    <w:rsid w:val="00AD5A15"/>
    <w:rsid w:val="00AD5F5D"/>
    <w:rsid w:val="00AD6E68"/>
    <w:rsid w:val="00AD74AC"/>
    <w:rsid w:val="00AE20AD"/>
    <w:rsid w:val="00AE7306"/>
    <w:rsid w:val="00AF073A"/>
    <w:rsid w:val="00AF4850"/>
    <w:rsid w:val="00AF53D5"/>
    <w:rsid w:val="00AF690A"/>
    <w:rsid w:val="00B002CF"/>
    <w:rsid w:val="00B01AB6"/>
    <w:rsid w:val="00B03AC5"/>
    <w:rsid w:val="00B03C92"/>
    <w:rsid w:val="00B040A9"/>
    <w:rsid w:val="00B06A6C"/>
    <w:rsid w:val="00B06AA6"/>
    <w:rsid w:val="00B06AFB"/>
    <w:rsid w:val="00B1456D"/>
    <w:rsid w:val="00B21C24"/>
    <w:rsid w:val="00B21C6C"/>
    <w:rsid w:val="00B224DA"/>
    <w:rsid w:val="00B24A9C"/>
    <w:rsid w:val="00B253C5"/>
    <w:rsid w:val="00B27BF9"/>
    <w:rsid w:val="00B30383"/>
    <w:rsid w:val="00B32026"/>
    <w:rsid w:val="00B34267"/>
    <w:rsid w:val="00B342A2"/>
    <w:rsid w:val="00B351B9"/>
    <w:rsid w:val="00B36ABB"/>
    <w:rsid w:val="00B416D8"/>
    <w:rsid w:val="00B42044"/>
    <w:rsid w:val="00B4348F"/>
    <w:rsid w:val="00B43EB2"/>
    <w:rsid w:val="00B43F51"/>
    <w:rsid w:val="00B444EF"/>
    <w:rsid w:val="00B4529A"/>
    <w:rsid w:val="00B455BE"/>
    <w:rsid w:val="00B47DBF"/>
    <w:rsid w:val="00B51876"/>
    <w:rsid w:val="00B52244"/>
    <w:rsid w:val="00B5333E"/>
    <w:rsid w:val="00B54823"/>
    <w:rsid w:val="00B5566B"/>
    <w:rsid w:val="00B55B1D"/>
    <w:rsid w:val="00B57FFC"/>
    <w:rsid w:val="00B60AC2"/>
    <w:rsid w:val="00B6140B"/>
    <w:rsid w:val="00B65B4C"/>
    <w:rsid w:val="00B70C64"/>
    <w:rsid w:val="00B71612"/>
    <w:rsid w:val="00B74970"/>
    <w:rsid w:val="00B80623"/>
    <w:rsid w:val="00B80BBA"/>
    <w:rsid w:val="00B816A5"/>
    <w:rsid w:val="00B84148"/>
    <w:rsid w:val="00B8483B"/>
    <w:rsid w:val="00B863A2"/>
    <w:rsid w:val="00B864A9"/>
    <w:rsid w:val="00B86876"/>
    <w:rsid w:val="00B906A9"/>
    <w:rsid w:val="00B94FE9"/>
    <w:rsid w:val="00B964F1"/>
    <w:rsid w:val="00B96531"/>
    <w:rsid w:val="00B97A45"/>
    <w:rsid w:val="00B97B61"/>
    <w:rsid w:val="00BA09E8"/>
    <w:rsid w:val="00BA318A"/>
    <w:rsid w:val="00BA68F5"/>
    <w:rsid w:val="00BB06E2"/>
    <w:rsid w:val="00BB0BDE"/>
    <w:rsid w:val="00BB279B"/>
    <w:rsid w:val="00BB4E85"/>
    <w:rsid w:val="00BB76F5"/>
    <w:rsid w:val="00BB7AEE"/>
    <w:rsid w:val="00BC226B"/>
    <w:rsid w:val="00BC3686"/>
    <w:rsid w:val="00BC476D"/>
    <w:rsid w:val="00BD1054"/>
    <w:rsid w:val="00BD3358"/>
    <w:rsid w:val="00BD3D20"/>
    <w:rsid w:val="00BE16B3"/>
    <w:rsid w:val="00BE1F1B"/>
    <w:rsid w:val="00BE2087"/>
    <w:rsid w:val="00BE3E03"/>
    <w:rsid w:val="00BE48D8"/>
    <w:rsid w:val="00BE512E"/>
    <w:rsid w:val="00BE6A42"/>
    <w:rsid w:val="00BE6B85"/>
    <w:rsid w:val="00BE747C"/>
    <w:rsid w:val="00BF0A6C"/>
    <w:rsid w:val="00BF19EE"/>
    <w:rsid w:val="00BF49BA"/>
    <w:rsid w:val="00BF4D5D"/>
    <w:rsid w:val="00BF64DC"/>
    <w:rsid w:val="00C0025E"/>
    <w:rsid w:val="00C03F0E"/>
    <w:rsid w:val="00C056E7"/>
    <w:rsid w:val="00C0731F"/>
    <w:rsid w:val="00C079D2"/>
    <w:rsid w:val="00C1039D"/>
    <w:rsid w:val="00C1097C"/>
    <w:rsid w:val="00C123D3"/>
    <w:rsid w:val="00C132F5"/>
    <w:rsid w:val="00C156E3"/>
    <w:rsid w:val="00C16E56"/>
    <w:rsid w:val="00C17D09"/>
    <w:rsid w:val="00C214DE"/>
    <w:rsid w:val="00C215CA"/>
    <w:rsid w:val="00C22E7B"/>
    <w:rsid w:val="00C31AB1"/>
    <w:rsid w:val="00C4072B"/>
    <w:rsid w:val="00C40EF1"/>
    <w:rsid w:val="00C439EE"/>
    <w:rsid w:val="00C468BC"/>
    <w:rsid w:val="00C62F6F"/>
    <w:rsid w:val="00C63ED2"/>
    <w:rsid w:val="00C65216"/>
    <w:rsid w:val="00C6566C"/>
    <w:rsid w:val="00C67A24"/>
    <w:rsid w:val="00C7089B"/>
    <w:rsid w:val="00C70EC8"/>
    <w:rsid w:val="00C713C2"/>
    <w:rsid w:val="00C72BE3"/>
    <w:rsid w:val="00C72CF8"/>
    <w:rsid w:val="00C7787D"/>
    <w:rsid w:val="00C77A23"/>
    <w:rsid w:val="00C77D6E"/>
    <w:rsid w:val="00C80F70"/>
    <w:rsid w:val="00C850AE"/>
    <w:rsid w:val="00C862FD"/>
    <w:rsid w:val="00C8674F"/>
    <w:rsid w:val="00C9162D"/>
    <w:rsid w:val="00C93122"/>
    <w:rsid w:val="00CA2519"/>
    <w:rsid w:val="00CA42B7"/>
    <w:rsid w:val="00CB301F"/>
    <w:rsid w:val="00CB322F"/>
    <w:rsid w:val="00CB38E8"/>
    <w:rsid w:val="00CB3EB8"/>
    <w:rsid w:val="00CB47E0"/>
    <w:rsid w:val="00CB4C02"/>
    <w:rsid w:val="00CB53F1"/>
    <w:rsid w:val="00CB594F"/>
    <w:rsid w:val="00CB6135"/>
    <w:rsid w:val="00CB6817"/>
    <w:rsid w:val="00CB6893"/>
    <w:rsid w:val="00CC05A2"/>
    <w:rsid w:val="00CC160F"/>
    <w:rsid w:val="00CC24BF"/>
    <w:rsid w:val="00CC4336"/>
    <w:rsid w:val="00CC7378"/>
    <w:rsid w:val="00CD175C"/>
    <w:rsid w:val="00CD1A46"/>
    <w:rsid w:val="00CD44A1"/>
    <w:rsid w:val="00CD5E6E"/>
    <w:rsid w:val="00CE00CA"/>
    <w:rsid w:val="00CE0743"/>
    <w:rsid w:val="00CE07E6"/>
    <w:rsid w:val="00CE21E6"/>
    <w:rsid w:val="00CE3B0B"/>
    <w:rsid w:val="00CE65FF"/>
    <w:rsid w:val="00CE7114"/>
    <w:rsid w:val="00CF21EA"/>
    <w:rsid w:val="00CF2402"/>
    <w:rsid w:val="00CF31DB"/>
    <w:rsid w:val="00CF4836"/>
    <w:rsid w:val="00CF55F4"/>
    <w:rsid w:val="00D002CA"/>
    <w:rsid w:val="00D021CF"/>
    <w:rsid w:val="00D04EE9"/>
    <w:rsid w:val="00D05B26"/>
    <w:rsid w:val="00D105F3"/>
    <w:rsid w:val="00D10FA5"/>
    <w:rsid w:val="00D13DB9"/>
    <w:rsid w:val="00D14DDF"/>
    <w:rsid w:val="00D15D30"/>
    <w:rsid w:val="00D17EC5"/>
    <w:rsid w:val="00D2210A"/>
    <w:rsid w:val="00D41576"/>
    <w:rsid w:val="00D418EC"/>
    <w:rsid w:val="00D43317"/>
    <w:rsid w:val="00D501BA"/>
    <w:rsid w:val="00D51595"/>
    <w:rsid w:val="00D5278E"/>
    <w:rsid w:val="00D5431F"/>
    <w:rsid w:val="00D61EB6"/>
    <w:rsid w:val="00D64AC5"/>
    <w:rsid w:val="00D67C90"/>
    <w:rsid w:val="00D73ACD"/>
    <w:rsid w:val="00D824E5"/>
    <w:rsid w:val="00D842CA"/>
    <w:rsid w:val="00D862F9"/>
    <w:rsid w:val="00D8753A"/>
    <w:rsid w:val="00D922C8"/>
    <w:rsid w:val="00D95960"/>
    <w:rsid w:val="00D96064"/>
    <w:rsid w:val="00D96B8F"/>
    <w:rsid w:val="00D978FD"/>
    <w:rsid w:val="00DA1A1C"/>
    <w:rsid w:val="00DA73D0"/>
    <w:rsid w:val="00DB363E"/>
    <w:rsid w:val="00DB3E61"/>
    <w:rsid w:val="00DB42A7"/>
    <w:rsid w:val="00DC04D0"/>
    <w:rsid w:val="00DC153C"/>
    <w:rsid w:val="00DC362B"/>
    <w:rsid w:val="00DC6A89"/>
    <w:rsid w:val="00DD1EC0"/>
    <w:rsid w:val="00DD3827"/>
    <w:rsid w:val="00DE14BC"/>
    <w:rsid w:val="00DE3808"/>
    <w:rsid w:val="00DE7446"/>
    <w:rsid w:val="00DF1CA4"/>
    <w:rsid w:val="00E0305B"/>
    <w:rsid w:val="00E05F86"/>
    <w:rsid w:val="00E07B79"/>
    <w:rsid w:val="00E1005A"/>
    <w:rsid w:val="00E12F9F"/>
    <w:rsid w:val="00E16FAB"/>
    <w:rsid w:val="00E22630"/>
    <w:rsid w:val="00E23809"/>
    <w:rsid w:val="00E3096A"/>
    <w:rsid w:val="00E31288"/>
    <w:rsid w:val="00E3629F"/>
    <w:rsid w:val="00E37C7D"/>
    <w:rsid w:val="00E424FB"/>
    <w:rsid w:val="00E425B1"/>
    <w:rsid w:val="00E425C3"/>
    <w:rsid w:val="00E42A9A"/>
    <w:rsid w:val="00E478A6"/>
    <w:rsid w:val="00E55894"/>
    <w:rsid w:val="00E55A4C"/>
    <w:rsid w:val="00E63C59"/>
    <w:rsid w:val="00E70483"/>
    <w:rsid w:val="00E70621"/>
    <w:rsid w:val="00E7318A"/>
    <w:rsid w:val="00E7360A"/>
    <w:rsid w:val="00E73884"/>
    <w:rsid w:val="00E738B8"/>
    <w:rsid w:val="00E73FCD"/>
    <w:rsid w:val="00E740FA"/>
    <w:rsid w:val="00E83261"/>
    <w:rsid w:val="00E84DDD"/>
    <w:rsid w:val="00E85658"/>
    <w:rsid w:val="00E85BE3"/>
    <w:rsid w:val="00E87576"/>
    <w:rsid w:val="00E905A4"/>
    <w:rsid w:val="00E90EF7"/>
    <w:rsid w:val="00E929EB"/>
    <w:rsid w:val="00E95165"/>
    <w:rsid w:val="00E96E8F"/>
    <w:rsid w:val="00E9798E"/>
    <w:rsid w:val="00EB0C61"/>
    <w:rsid w:val="00EB6D26"/>
    <w:rsid w:val="00EB6D7B"/>
    <w:rsid w:val="00EC0AD1"/>
    <w:rsid w:val="00EC36C5"/>
    <w:rsid w:val="00EC6DCB"/>
    <w:rsid w:val="00EC75FC"/>
    <w:rsid w:val="00ED16ED"/>
    <w:rsid w:val="00ED180B"/>
    <w:rsid w:val="00ED2578"/>
    <w:rsid w:val="00EE0518"/>
    <w:rsid w:val="00EE1A62"/>
    <w:rsid w:val="00EE1B9E"/>
    <w:rsid w:val="00EE1D1A"/>
    <w:rsid w:val="00EE1FBA"/>
    <w:rsid w:val="00EE395F"/>
    <w:rsid w:val="00EE4073"/>
    <w:rsid w:val="00EF138B"/>
    <w:rsid w:val="00EF152F"/>
    <w:rsid w:val="00EF2D4C"/>
    <w:rsid w:val="00EF6DFA"/>
    <w:rsid w:val="00F0281B"/>
    <w:rsid w:val="00F03D55"/>
    <w:rsid w:val="00F04E86"/>
    <w:rsid w:val="00F04E95"/>
    <w:rsid w:val="00F13FC9"/>
    <w:rsid w:val="00F148C7"/>
    <w:rsid w:val="00F152B3"/>
    <w:rsid w:val="00F165CB"/>
    <w:rsid w:val="00F21056"/>
    <w:rsid w:val="00F2141D"/>
    <w:rsid w:val="00F2219F"/>
    <w:rsid w:val="00F225C5"/>
    <w:rsid w:val="00F23007"/>
    <w:rsid w:val="00F23E10"/>
    <w:rsid w:val="00F25F00"/>
    <w:rsid w:val="00F27429"/>
    <w:rsid w:val="00F354B5"/>
    <w:rsid w:val="00F4187A"/>
    <w:rsid w:val="00F4207C"/>
    <w:rsid w:val="00F42C25"/>
    <w:rsid w:val="00F439F7"/>
    <w:rsid w:val="00F43C89"/>
    <w:rsid w:val="00F44AD3"/>
    <w:rsid w:val="00F44C61"/>
    <w:rsid w:val="00F45DCB"/>
    <w:rsid w:val="00F46080"/>
    <w:rsid w:val="00F5190F"/>
    <w:rsid w:val="00F52522"/>
    <w:rsid w:val="00F537B9"/>
    <w:rsid w:val="00F5735A"/>
    <w:rsid w:val="00F603CD"/>
    <w:rsid w:val="00F664BC"/>
    <w:rsid w:val="00F71DC9"/>
    <w:rsid w:val="00F75632"/>
    <w:rsid w:val="00F81D2F"/>
    <w:rsid w:val="00F90F7D"/>
    <w:rsid w:val="00F9269F"/>
    <w:rsid w:val="00F93FD7"/>
    <w:rsid w:val="00F96D79"/>
    <w:rsid w:val="00FA0875"/>
    <w:rsid w:val="00FA3D82"/>
    <w:rsid w:val="00FA416E"/>
    <w:rsid w:val="00FA447C"/>
    <w:rsid w:val="00FB00B5"/>
    <w:rsid w:val="00FB11CE"/>
    <w:rsid w:val="00FB1F26"/>
    <w:rsid w:val="00FB2443"/>
    <w:rsid w:val="00FB3AAC"/>
    <w:rsid w:val="00FB7D66"/>
    <w:rsid w:val="00FC116E"/>
    <w:rsid w:val="00FC2EBB"/>
    <w:rsid w:val="00FC3B1B"/>
    <w:rsid w:val="00FC4B51"/>
    <w:rsid w:val="00FD37EC"/>
    <w:rsid w:val="00FE0B3F"/>
    <w:rsid w:val="00FE4747"/>
    <w:rsid w:val="00FE5E63"/>
    <w:rsid w:val="00FE7A78"/>
    <w:rsid w:val="00FE7D13"/>
    <w:rsid w:val="00FF0F63"/>
    <w:rsid w:val="00FF5216"/>
    <w:rsid w:val="00FF6E98"/>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3729"/>
    <o:shapelayout v:ext="edit">
      <o:idmap v:ext="edit" data="1"/>
    </o:shapelayout>
  </w:shapeDefaults>
  <w:decimalSymbol w:val=","/>
  <w:listSeparator w:val=";"/>
  <w14:docId w14:val="69AFB304"/>
  <w15:docId w15:val="{294B3ECA-4BAE-44B8-8160-3CE877A73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C4E18"/>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3D585A"/>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3D585A"/>
  </w:style>
  <w:style w:type="paragraph" w:styleId="Pta">
    <w:name w:val="footer"/>
    <w:basedOn w:val="Normlny"/>
    <w:link w:val="PtaChar"/>
    <w:uiPriority w:val="99"/>
    <w:unhideWhenUsed/>
    <w:rsid w:val="003D585A"/>
    <w:pPr>
      <w:tabs>
        <w:tab w:val="center" w:pos="4680"/>
        <w:tab w:val="right" w:pos="9360"/>
      </w:tabs>
      <w:spacing w:after="0" w:line="240" w:lineRule="auto"/>
    </w:pPr>
  </w:style>
  <w:style w:type="character" w:customStyle="1" w:styleId="PtaChar">
    <w:name w:val="Päta Char"/>
    <w:basedOn w:val="Predvolenpsmoodseku"/>
    <w:link w:val="Pta"/>
    <w:uiPriority w:val="99"/>
    <w:rsid w:val="003D585A"/>
  </w:style>
  <w:style w:type="table" w:customStyle="1" w:styleId="TableGrid1">
    <w:name w:val="Table Grid1"/>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ormal">
    <w:name w:val="aNormal"/>
    <w:qFormat/>
    <w:rsid w:val="006F41F2"/>
    <w:pPr>
      <w:spacing w:before="120" w:after="120" w:line="276" w:lineRule="auto"/>
      <w:jc w:val="both"/>
    </w:pPr>
    <w:rPr>
      <w:rFonts w:ascii="Calibri" w:eastAsia="Times New Roman" w:hAnsi="Calibri" w:cs="Times New Roman"/>
      <w:color w:val="000000"/>
      <w:szCs w:val="48"/>
    </w:rPr>
  </w:style>
  <w:style w:type="paragraph" w:customStyle="1" w:styleId="Predvolen">
    <w:name w:val="Predvolené"/>
    <w:uiPriority w:val="99"/>
    <w:rsid w:val="00FE5E63"/>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7606B5"/>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7606B5"/>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semiHidden/>
    <w:unhideWhenUsed/>
    <w:rsid w:val="00B80BBA"/>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B80BBA"/>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B80BBA"/>
    <w:rPr>
      <w:vertAlign w:val="superscript"/>
    </w:rPr>
  </w:style>
  <w:style w:type="character" w:styleId="Zvraznenie">
    <w:name w:val="Emphasis"/>
    <w:basedOn w:val="Predvolenpsmoodseku"/>
    <w:uiPriority w:val="20"/>
    <w:qFormat/>
    <w:rsid w:val="004552ED"/>
    <w:rPr>
      <w:i/>
      <w:iCs/>
    </w:rPr>
  </w:style>
  <w:style w:type="character" w:customStyle="1" w:styleId="apple-converted-space">
    <w:name w:val="apple-converted-space"/>
    <w:basedOn w:val="Predvolenpsmoodseku"/>
    <w:rsid w:val="00D13DB9"/>
  </w:style>
  <w:style w:type="paragraph" w:customStyle="1" w:styleId="slovntabulek">
    <w:name w:val="Číslování tabulek"/>
    <w:basedOn w:val="Normlny"/>
    <w:next w:val="Normlny"/>
    <w:rsid w:val="00483D2E"/>
    <w:pPr>
      <w:numPr>
        <w:numId w:val="9"/>
      </w:numPr>
      <w:spacing w:before="60" w:after="240" w:line="288" w:lineRule="auto"/>
      <w:jc w:val="center"/>
    </w:pPr>
    <w:rPr>
      <w:rFonts w:ascii="Calibri" w:eastAsia="Times New Roman" w:hAnsi="Calibri" w:cs="Times New Roman"/>
      <w:sz w:val="20"/>
      <w:szCs w:val="20"/>
      <w:lang w:val="en-US"/>
    </w:rPr>
  </w:style>
  <w:style w:type="paragraph" w:customStyle="1" w:styleId="Stylslovntabulek">
    <w:name w:val="Styl Číslování tabulek"/>
    <w:basedOn w:val="slovntabulek"/>
    <w:rsid w:val="00483D2E"/>
    <w:pPr>
      <w:widowControl w:val="0"/>
      <w:numPr>
        <w:numId w:val="0"/>
      </w:numPr>
      <w:tabs>
        <w:tab w:val="num" w:pos="357"/>
      </w:tabs>
      <w:adjustRightInd w:val="0"/>
      <w:spacing w:line="240" w:lineRule="auto"/>
    </w:pPr>
    <w:rPr>
      <w:iCs/>
      <w:color w:val="000080"/>
      <w:lang w:val="cs-CZ" w:eastAsia="cs-CZ"/>
    </w:rPr>
  </w:style>
  <w:style w:type="paragraph" w:styleId="Revzia">
    <w:name w:val="Revision"/>
    <w:hidden/>
    <w:uiPriority w:val="99"/>
    <w:semiHidden/>
    <w:rsid w:val="00FF6E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5303">
      <w:bodyDiv w:val="1"/>
      <w:marLeft w:val="0"/>
      <w:marRight w:val="0"/>
      <w:marTop w:val="0"/>
      <w:marBottom w:val="0"/>
      <w:divBdr>
        <w:top w:val="none" w:sz="0" w:space="0" w:color="auto"/>
        <w:left w:val="none" w:sz="0" w:space="0" w:color="auto"/>
        <w:bottom w:val="none" w:sz="0" w:space="0" w:color="auto"/>
        <w:right w:val="none" w:sz="0" w:space="0" w:color="auto"/>
      </w:divBdr>
    </w:div>
    <w:div w:id="21983134">
      <w:bodyDiv w:val="1"/>
      <w:marLeft w:val="0"/>
      <w:marRight w:val="0"/>
      <w:marTop w:val="0"/>
      <w:marBottom w:val="0"/>
      <w:divBdr>
        <w:top w:val="none" w:sz="0" w:space="0" w:color="auto"/>
        <w:left w:val="none" w:sz="0" w:space="0" w:color="auto"/>
        <w:bottom w:val="none" w:sz="0" w:space="0" w:color="auto"/>
        <w:right w:val="none" w:sz="0" w:space="0" w:color="auto"/>
      </w:divBdr>
    </w:div>
    <w:div w:id="53820386">
      <w:bodyDiv w:val="1"/>
      <w:marLeft w:val="0"/>
      <w:marRight w:val="0"/>
      <w:marTop w:val="0"/>
      <w:marBottom w:val="0"/>
      <w:divBdr>
        <w:top w:val="none" w:sz="0" w:space="0" w:color="auto"/>
        <w:left w:val="none" w:sz="0" w:space="0" w:color="auto"/>
        <w:bottom w:val="none" w:sz="0" w:space="0" w:color="auto"/>
        <w:right w:val="none" w:sz="0" w:space="0" w:color="auto"/>
      </w:divBdr>
    </w:div>
    <w:div w:id="200362286">
      <w:bodyDiv w:val="1"/>
      <w:marLeft w:val="0"/>
      <w:marRight w:val="0"/>
      <w:marTop w:val="0"/>
      <w:marBottom w:val="0"/>
      <w:divBdr>
        <w:top w:val="none" w:sz="0" w:space="0" w:color="auto"/>
        <w:left w:val="none" w:sz="0" w:space="0" w:color="auto"/>
        <w:bottom w:val="none" w:sz="0" w:space="0" w:color="auto"/>
        <w:right w:val="none" w:sz="0" w:space="0" w:color="auto"/>
      </w:divBdr>
    </w:div>
    <w:div w:id="245964694">
      <w:bodyDiv w:val="1"/>
      <w:marLeft w:val="0"/>
      <w:marRight w:val="0"/>
      <w:marTop w:val="0"/>
      <w:marBottom w:val="0"/>
      <w:divBdr>
        <w:top w:val="none" w:sz="0" w:space="0" w:color="auto"/>
        <w:left w:val="none" w:sz="0" w:space="0" w:color="auto"/>
        <w:bottom w:val="none" w:sz="0" w:space="0" w:color="auto"/>
        <w:right w:val="none" w:sz="0" w:space="0" w:color="auto"/>
      </w:divBdr>
    </w:div>
    <w:div w:id="296300749">
      <w:bodyDiv w:val="1"/>
      <w:marLeft w:val="0"/>
      <w:marRight w:val="0"/>
      <w:marTop w:val="0"/>
      <w:marBottom w:val="0"/>
      <w:divBdr>
        <w:top w:val="none" w:sz="0" w:space="0" w:color="auto"/>
        <w:left w:val="none" w:sz="0" w:space="0" w:color="auto"/>
        <w:bottom w:val="none" w:sz="0" w:space="0" w:color="auto"/>
        <w:right w:val="none" w:sz="0" w:space="0" w:color="auto"/>
      </w:divBdr>
    </w:div>
    <w:div w:id="555748596">
      <w:bodyDiv w:val="1"/>
      <w:marLeft w:val="0"/>
      <w:marRight w:val="0"/>
      <w:marTop w:val="0"/>
      <w:marBottom w:val="0"/>
      <w:divBdr>
        <w:top w:val="none" w:sz="0" w:space="0" w:color="auto"/>
        <w:left w:val="none" w:sz="0" w:space="0" w:color="auto"/>
        <w:bottom w:val="none" w:sz="0" w:space="0" w:color="auto"/>
        <w:right w:val="none" w:sz="0" w:space="0" w:color="auto"/>
      </w:divBdr>
    </w:div>
    <w:div w:id="582643776">
      <w:bodyDiv w:val="1"/>
      <w:marLeft w:val="0"/>
      <w:marRight w:val="0"/>
      <w:marTop w:val="0"/>
      <w:marBottom w:val="0"/>
      <w:divBdr>
        <w:top w:val="none" w:sz="0" w:space="0" w:color="auto"/>
        <w:left w:val="none" w:sz="0" w:space="0" w:color="auto"/>
        <w:bottom w:val="none" w:sz="0" w:space="0" w:color="auto"/>
        <w:right w:val="none" w:sz="0" w:space="0" w:color="auto"/>
      </w:divBdr>
    </w:div>
    <w:div w:id="640614445">
      <w:bodyDiv w:val="1"/>
      <w:marLeft w:val="0"/>
      <w:marRight w:val="0"/>
      <w:marTop w:val="0"/>
      <w:marBottom w:val="0"/>
      <w:divBdr>
        <w:top w:val="none" w:sz="0" w:space="0" w:color="auto"/>
        <w:left w:val="none" w:sz="0" w:space="0" w:color="auto"/>
        <w:bottom w:val="none" w:sz="0" w:space="0" w:color="auto"/>
        <w:right w:val="none" w:sz="0" w:space="0" w:color="auto"/>
      </w:divBdr>
    </w:div>
    <w:div w:id="1146975434">
      <w:bodyDiv w:val="1"/>
      <w:marLeft w:val="0"/>
      <w:marRight w:val="0"/>
      <w:marTop w:val="0"/>
      <w:marBottom w:val="0"/>
      <w:divBdr>
        <w:top w:val="none" w:sz="0" w:space="0" w:color="auto"/>
        <w:left w:val="none" w:sz="0" w:space="0" w:color="auto"/>
        <w:bottom w:val="none" w:sz="0" w:space="0" w:color="auto"/>
        <w:right w:val="none" w:sz="0" w:space="0" w:color="auto"/>
      </w:divBdr>
    </w:div>
    <w:div w:id="1260722624">
      <w:bodyDiv w:val="1"/>
      <w:marLeft w:val="0"/>
      <w:marRight w:val="0"/>
      <w:marTop w:val="0"/>
      <w:marBottom w:val="0"/>
      <w:divBdr>
        <w:top w:val="none" w:sz="0" w:space="0" w:color="auto"/>
        <w:left w:val="none" w:sz="0" w:space="0" w:color="auto"/>
        <w:bottom w:val="none" w:sz="0" w:space="0" w:color="auto"/>
        <w:right w:val="none" w:sz="0" w:space="0" w:color="auto"/>
      </w:divBdr>
    </w:div>
    <w:div w:id="1328942265">
      <w:bodyDiv w:val="1"/>
      <w:marLeft w:val="0"/>
      <w:marRight w:val="0"/>
      <w:marTop w:val="0"/>
      <w:marBottom w:val="0"/>
      <w:divBdr>
        <w:top w:val="none" w:sz="0" w:space="0" w:color="auto"/>
        <w:left w:val="none" w:sz="0" w:space="0" w:color="auto"/>
        <w:bottom w:val="none" w:sz="0" w:space="0" w:color="auto"/>
        <w:right w:val="none" w:sz="0" w:space="0" w:color="auto"/>
      </w:divBdr>
    </w:div>
    <w:div w:id="1346437354">
      <w:bodyDiv w:val="1"/>
      <w:marLeft w:val="0"/>
      <w:marRight w:val="0"/>
      <w:marTop w:val="0"/>
      <w:marBottom w:val="0"/>
      <w:divBdr>
        <w:top w:val="none" w:sz="0" w:space="0" w:color="auto"/>
        <w:left w:val="none" w:sz="0" w:space="0" w:color="auto"/>
        <w:bottom w:val="none" w:sz="0" w:space="0" w:color="auto"/>
        <w:right w:val="none" w:sz="0" w:space="0" w:color="auto"/>
      </w:divBdr>
    </w:div>
    <w:div w:id="1404335562">
      <w:bodyDiv w:val="1"/>
      <w:marLeft w:val="0"/>
      <w:marRight w:val="0"/>
      <w:marTop w:val="0"/>
      <w:marBottom w:val="0"/>
      <w:divBdr>
        <w:top w:val="none" w:sz="0" w:space="0" w:color="auto"/>
        <w:left w:val="none" w:sz="0" w:space="0" w:color="auto"/>
        <w:bottom w:val="none" w:sz="0" w:space="0" w:color="auto"/>
        <w:right w:val="none" w:sz="0" w:space="0" w:color="auto"/>
      </w:divBdr>
    </w:div>
    <w:div w:id="1852834537">
      <w:bodyDiv w:val="1"/>
      <w:marLeft w:val="0"/>
      <w:marRight w:val="0"/>
      <w:marTop w:val="0"/>
      <w:marBottom w:val="0"/>
      <w:divBdr>
        <w:top w:val="none" w:sz="0" w:space="0" w:color="auto"/>
        <w:left w:val="none" w:sz="0" w:space="0" w:color="auto"/>
        <w:bottom w:val="none" w:sz="0" w:space="0" w:color="auto"/>
        <w:right w:val="none" w:sz="0" w:space="0" w:color="auto"/>
      </w:divBdr>
    </w:div>
    <w:div w:id="1884172716">
      <w:bodyDiv w:val="1"/>
      <w:marLeft w:val="0"/>
      <w:marRight w:val="0"/>
      <w:marTop w:val="0"/>
      <w:marBottom w:val="0"/>
      <w:divBdr>
        <w:top w:val="none" w:sz="0" w:space="0" w:color="auto"/>
        <w:left w:val="none" w:sz="0" w:space="0" w:color="auto"/>
        <w:bottom w:val="none" w:sz="0" w:space="0" w:color="auto"/>
        <w:right w:val="none" w:sz="0" w:space="0" w:color="auto"/>
      </w:divBdr>
    </w:div>
    <w:div w:id="2066448312">
      <w:bodyDiv w:val="1"/>
      <w:marLeft w:val="0"/>
      <w:marRight w:val="0"/>
      <w:marTop w:val="0"/>
      <w:marBottom w:val="0"/>
      <w:divBdr>
        <w:top w:val="none" w:sz="0" w:space="0" w:color="auto"/>
        <w:left w:val="none" w:sz="0" w:space="0" w:color="auto"/>
        <w:bottom w:val="none" w:sz="0" w:space="0" w:color="auto"/>
        <w:right w:val="none" w:sz="0" w:space="0" w:color="auto"/>
      </w:divBdr>
    </w:div>
    <w:div w:id="206663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DDD3F9-EFAF-4F6E-B249-4706BA0AF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30</Pages>
  <Words>11705</Words>
  <Characters>66725</Characters>
  <Application>Microsoft Office Word</Application>
  <DocSecurity>0</DocSecurity>
  <Lines>556</Lines>
  <Paragraphs>156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c:creator>
  <cp:lastModifiedBy>OM</cp:lastModifiedBy>
  <cp:revision>26</cp:revision>
  <cp:lastPrinted>2017-11-27T07:37:00Z</cp:lastPrinted>
  <dcterms:created xsi:type="dcterms:W3CDTF">2017-03-30T09:45:00Z</dcterms:created>
  <dcterms:modified xsi:type="dcterms:W3CDTF">2020-02-24T08:47:00Z</dcterms:modified>
</cp:coreProperties>
</file>